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8009B0" w:rsidRDefault="00CE056E" w:rsidP="00C001F9">
      <w:pPr>
        <w:pStyle w:val="Heading1"/>
        <w:jc w:val="center"/>
        <w:rPr>
          <w:rFonts w:asciiTheme="minorHAnsi" w:hAnsiTheme="minorHAnsi" w:cstheme="minorHAnsi"/>
          <w:sz w:val="40"/>
          <w:lang w:val="en-US"/>
        </w:rPr>
      </w:pPr>
      <w:r w:rsidRPr="008009B0">
        <w:rPr>
          <w:rFonts w:asciiTheme="minorHAnsi" w:hAnsiTheme="minorHAnsi" w:cstheme="minorHAnsi"/>
          <w:sz w:val="40"/>
        </w:rPr>
        <w:t>Impact Analysis Report</w:t>
      </w:r>
      <w:r w:rsidR="008E7767" w:rsidRPr="008009B0">
        <w:rPr>
          <w:rFonts w:asciiTheme="minorHAnsi" w:hAnsiTheme="minorHAnsi" w:cstheme="minorHAnsi"/>
          <w:sz w:val="40"/>
          <w:lang w:val="en-US"/>
        </w:rPr>
        <w:t xml:space="preserve"> </w:t>
      </w:r>
      <w:bookmarkStart w:id="0" w:name="_Hlk90467927"/>
      <w:r w:rsidR="008E7767" w:rsidRPr="008009B0">
        <w:rPr>
          <w:rFonts w:asciiTheme="minorHAnsi" w:hAnsiTheme="minorHAnsi" w:cstheme="minorHAnsi"/>
          <w:sz w:val="40"/>
          <w:szCs w:val="40"/>
          <w:lang w:val="fr-BE"/>
        </w:rPr>
        <w:t>/ RFC-</w:t>
      </w:r>
      <w:r w:rsidR="008E7767" w:rsidRPr="008009B0">
        <w:rPr>
          <w:rFonts w:asciiTheme="minorHAnsi" w:hAnsiTheme="minorHAnsi" w:cstheme="minorHAnsi"/>
          <w:sz w:val="40"/>
          <w:szCs w:val="40"/>
          <w:lang w:val="en-GB"/>
        </w:rPr>
        <w:t>Proposal</w:t>
      </w:r>
      <w:r w:rsidR="008E7767" w:rsidRPr="008009B0">
        <w:rPr>
          <w:rFonts w:asciiTheme="minorHAnsi" w:hAnsiTheme="minorHAnsi" w:cstheme="minorHAnsi"/>
          <w:sz w:val="40"/>
        </w:rPr>
        <w:tab/>
      </w:r>
      <w:bookmarkEnd w:id="0"/>
    </w:p>
    <w:p w14:paraId="7564DB7C" w14:textId="77777777" w:rsidR="0025617A" w:rsidRPr="008009B0" w:rsidRDefault="0025617A" w:rsidP="00C001F9">
      <w:pPr>
        <w:jc w:val="center"/>
        <w:rPr>
          <w:rFonts w:asciiTheme="minorHAnsi" w:hAnsiTheme="minorHAnsi" w:cstheme="minorHAnsi"/>
          <w:b/>
          <w:bCs/>
          <w:sz w:val="32"/>
          <w:szCs w:val="32"/>
        </w:rPr>
      </w:pPr>
    </w:p>
    <w:p w14:paraId="3945284C" w14:textId="77777777" w:rsidR="00FE4EC9" w:rsidRPr="008009B0" w:rsidRDefault="0025617A" w:rsidP="00C001F9">
      <w:pPr>
        <w:rPr>
          <w:rFonts w:asciiTheme="minorHAnsi" w:hAnsiTheme="minorHAnsi" w:cstheme="minorHAnsi"/>
          <w:b/>
          <w:bCs/>
          <w:sz w:val="28"/>
          <w:szCs w:val="28"/>
        </w:rPr>
      </w:pPr>
      <w:r w:rsidRPr="008009B0">
        <w:rPr>
          <w:rFonts w:asciiTheme="minorHAnsi" w:hAnsiTheme="minorHAnsi" w:cstheme="minorHAnsi"/>
          <w:b/>
          <w:bCs/>
          <w:sz w:val="28"/>
          <w:szCs w:val="28"/>
        </w:rPr>
        <w:t xml:space="preserve">Section 1: </w:t>
      </w:r>
      <w:r w:rsidR="00543370" w:rsidRPr="008009B0">
        <w:rPr>
          <w:rFonts w:asciiTheme="minorHAnsi" w:hAnsiTheme="minorHAnsi" w:cstheme="minorHAnsi"/>
          <w:b/>
          <w:bCs/>
          <w:sz w:val="28"/>
          <w:szCs w:val="28"/>
        </w:rPr>
        <w:t>M</w:t>
      </w:r>
      <w:r w:rsidR="00C001F9" w:rsidRPr="008009B0">
        <w:rPr>
          <w:rFonts w:asciiTheme="minorHAnsi" w:hAnsiTheme="minorHAnsi" w:cstheme="minorHAnsi"/>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8009B0" w14:paraId="79F845B0" w14:textId="77777777" w:rsidTr="00C001F9">
        <w:tc>
          <w:tcPr>
            <w:tcW w:w="3085" w:type="dxa"/>
            <w:shd w:val="clear" w:color="auto" w:fill="D9D9D9"/>
          </w:tcPr>
          <w:p w14:paraId="2D27B604"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ID</w:t>
            </w:r>
          </w:p>
        </w:tc>
        <w:tc>
          <w:tcPr>
            <w:tcW w:w="6662" w:type="dxa"/>
          </w:tcPr>
          <w:p w14:paraId="677E7917" w14:textId="6B95E46F" w:rsidR="00CE056E" w:rsidRPr="008009B0" w:rsidRDefault="00441C88" w:rsidP="00074158">
            <w:pPr>
              <w:pStyle w:val="HTMLPreformatted"/>
              <w:spacing w:before="40" w:line="225" w:lineRule="atLeast"/>
              <w:rPr>
                <w:rFonts w:asciiTheme="minorHAnsi" w:hAnsiTheme="minorHAnsi" w:cstheme="minorHAnsi"/>
                <w:sz w:val="22"/>
                <w:szCs w:val="22"/>
                <w:lang w:val="en-GB"/>
              </w:rPr>
            </w:pPr>
            <w:r>
              <w:rPr>
                <w:rFonts w:asciiTheme="minorHAnsi" w:hAnsiTheme="minorHAnsi" w:cs="Arial"/>
                <w:b/>
                <w:sz w:val="22"/>
                <w:szCs w:val="22"/>
              </w:rPr>
              <w:t>RFC_NCTS_0</w:t>
            </w:r>
            <w:r w:rsidRPr="00ED3EDB">
              <w:rPr>
                <w:rFonts w:asciiTheme="minorHAnsi" w:hAnsiTheme="minorHAnsi" w:cs="Arial"/>
                <w:b/>
                <w:sz w:val="22"/>
                <w:szCs w:val="22"/>
              </w:rPr>
              <w:t>21</w:t>
            </w:r>
            <w:r>
              <w:rPr>
                <w:rFonts w:asciiTheme="minorHAnsi" w:hAnsiTheme="minorHAnsi" w:cs="Arial"/>
                <w:b/>
                <w:sz w:val="22"/>
                <w:szCs w:val="22"/>
                <w:lang w:val="fr-BE"/>
              </w:rPr>
              <w:t>2</w:t>
            </w:r>
            <w:r>
              <w:rPr>
                <w:rFonts w:asciiTheme="minorHAnsi" w:hAnsiTheme="minorHAnsi" w:cs="Arial"/>
                <w:b/>
                <w:sz w:val="22"/>
                <w:szCs w:val="22"/>
              </w:rPr>
              <w:t xml:space="preserve"> </w:t>
            </w:r>
            <w:r>
              <w:rPr>
                <w:rFonts w:asciiTheme="minorHAnsi" w:hAnsiTheme="minorHAnsi" w:cs="Arial"/>
                <w:bCs/>
                <w:sz w:val="22"/>
                <w:szCs w:val="22"/>
              </w:rPr>
              <w:t>(JIRA:</w:t>
            </w:r>
            <w:r w:rsidRPr="000C5C7C">
              <w:rPr>
                <w:rFonts w:asciiTheme="minorHAnsi" w:hAnsiTheme="minorHAnsi" w:cstheme="minorHAnsi"/>
                <w:bCs/>
                <w:sz w:val="22"/>
                <w:szCs w:val="22"/>
                <w:lang w:val="en-US"/>
              </w:rPr>
              <w:t>UCC</w:t>
            </w:r>
            <w:r w:rsidRPr="000C5C7C">
              <w:rPr>
                <w:rFonts w:asciiTheme="minorHAnsi" w:hAnsiTheme="minorHAnsi" w:cstheme="minorHAnsi"/>
                <w:bCs/>
                <w:sz w:val="22"/>
                <w:szCs w:val="22"/>
                <w:lang w:val="en-GB"/>
              </w:rPr>
              <w:t>NCTS</w:t>
            </w:r>
            <w:r w:rsidRPr="000C5C7C">
              <w:rPr>
                <w:rFonts w:asciiTheme="minorHAnsi" w:hAnsiTheme="minorHAnsi" w:cstheme="minorHAnsi"/>
                <w:bCs/>
                <w:sz w:val="22"/>
                <w:szCs w:val="22"/>
                <w:lang w:val="en-US"/>
              </w:rPr>
              <w:t>-</w:t>
            </w:r>
            <w:r w:rsidRPr="000C5C7C">
              <w:rPr>
                <w:rFonts w:asciiTheme="minorHAnsi" w:hAnsiTheme="minorHAnsi" w:cstheme="minorHAnsi"/>
                <w:bCs/>
                <w:sz w:val="22"/>
                <w:szCs w:val="22"/>
                <w:lang w:val="en-GB"/>
              </w:rPr>
              <w:t>2</w:t>
            </w:r>
            <w:r>
              <w:rPr>
                <w:rFonts w:asciiTheme="minorHAnsi" w:hAnsiTheme="minorHAnsi" w:cstheme="minorHAnsi"/>
                <w:bCs/>
                <w:sz w:val="22"/>
                <w:szCs w:val="22"/>
                <w:lang w:val="en-GB"/>
              </w:rPr>
              <w:t>961</w:t>
            </w:r>
            <w:r w:rsidRPr="000C5C7C">
              <w:rPr>
                <w:rFonts w:asciiTheme="minorHAnsi" w:hAnsiTheme="minorHAnsi" w:cstheme="minorHAnsi"/>
                <w:bCs/>
                <w:sz w:val="22"/>
                <w:szCs w:val="22"/>
                <w:lang w:val="en-GB"/>
              </w:rPr>
              <w:t>)</w:t>
            </w:r>
          </w:p>
        </w:tc>
      </w:tr>
      <w:tr w:rsidR="00FE4EC9" w:rsidRPr="008009B0" w14:paraId="05141D7D" w14:textId="77777777" w:rsidTr="00C001F9">
        <w:tc>
          <w:tcPr>
            <w:tcW w:w="3085" w:type="dxa"/>
            <w:shd w:val="clear" w:color="auto" w:fill="D9D9D9"/>
          </w:tcPr>
          <w:p w14:paraId="44966514" w14:textId="77777777" w:rsidR="00FE4EC9"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 xml:space="preserve">Related </w:t>
            </w:r>
            <w:r w:rsidR="002F6323" w:rsidRPr="008009B0">
              <w:rPr>
                <w:rFonts w:asciiTheme="minorHAnsi" w:hAnsiTheme="minorHAnsi" w:cstheme="minorHAnsi"/>
                <w:b/>
                <w:bCs/>
                <w:sz w:val="22"/>
                <w:szCs w:val="22"/>
              </w:rPr>
              <w:t>Incident</w:t>
            </w:r>
            <w:r w:rsidRPr="008009B0">
              <w:rPr>
                <w:rFonts w:asciiTheme="minorHAnsi" w:hAnsiTheme="minorHAnsi" w:cstheme="minorHAnsi"/>
                <w:b/>
                <w:bCs/>
                <w:sz w:val="22"/>
                <w:szCs w:val="22"/>
              </w:rPr>
              <w:t xml:space="preserve"> </w:t>
            </w:r>
            <w:r w:rsidR="00FE4EC9" w:rsidRPr="008009B0">
              <w:rPr>
                <w:rFonts w:asciiTheme="minorHAnsi" w:hAnsiTheme="minorHAnsi" w:cstheme="minorHAnsi"/>
                <w:b/>
                <w:bCs/>
                <w:sz w:val="22"/>
                <w:szCs w:val="22"/>
              </w:rPr>
              <w:t>ID</w:t>
            </w:r>
          </w:p>
        </w:tc>
        <w:tc>
          <w:tcPr>
            <w:tcW w:w="6662" w:type="dxa"/>
          </w:tcPr>
          <w:p w14:paraId="1067031A" w14:textId="112BFD44" w:rsidR="00FE4EC9" w:rsidRDefault="00483B2B" w:rsidP="00E677C2">
            <w:pPr>
              <w:pStyle w:val="HTMLPreformatted"/>
              <w:spacing w:before="40" w:line="225" w:lineRule="atLeast"/>
              <w:rPr>
                <w:rFonts w:asciiTheme="minorHAnsi" w:hAnsiTheme="minorHAnsi" w:cstheme="minorHAnsi"/>
                <w:b/>
                <w:sz w:val="22"/>
                <w:szCs w:val="22"/>
                <w:lang w:val="en-GB"/>
              </w:rPr>
            </w:pPr>
            <w:r w:rsidRPr="00743DE6">
              <w:rPr>
                <w:rFonts w:asciiTheme="minorHAnsi" w:hAnsiTheme="minorHAnsi" w:cstheme="minorHAnsi"/>
                <w:b/>
                <w:sz w:val="22"/>
                <w:szCs w:val="22"/>
                <w:lang w:val="en-GB"/>
              </w:rPr>
              <w:t>IM537122</w:t>
            </w:r>
            <w:r w:rsidR="00441C88">
              <w:rPr>
                <w:rFonts w:asciiTheme="minorHAnsi" w:hAnsiTheme="minorHAnsi" w:cstheme="minorHAnsi"/>
                <w:b/>
                <w:sz w:val="22"/>
                <w:szCs w:val="22"/>
                <w:lang w:val="en-GB"/>
              </w:rPr>
              <w:t xml:space="preserve"> </w:t>
            </w:r>
            <w:r w:rsidR="00743DE6" w:rsidRPr="00743DE6">
              <w:rPr>
                <w:rFonts w:asciiTheme="minorHAnsi" w:hAnsiTheme="minorHAnsi" w:cstheme="minorHAnsi"/>
                <w:b/>
                <w:sz w:val="22"/>
                <w:szCs w:val="22"/>
                <w:lang w:val="en-GB"/>
              </w:rPr>
              <w:t>/</w:t>
            </w:r>
            <w:r w:rsidR="00441C88">
              <w:rPr>
                <w:rFonts w:asciiTheme="minorHAnsi" w:hAnsiTheme="minorHAnsi" w:cstheme="minorHAnsi"/>
                <w:b/>
                <w:sz w:val="22"/>
                <w:szCs w:val="22"/>
                <w:lang w:val="en-GB"/>
              </w:rPr>
              <w:t xml:space="preserve"> </w:t>
            </w:r>
            <w:r w:rsidR="00743DE6" w:rsidRPr="00743DE6">
              <w:rPr>
                <w:rFonts w:asciiTheme="minorHAnsi" w:hAnsiTheme="minorHAnsi" w:cstheme="minorHAnsi"/>
                <w:b/>
                <w:sz w:val="22"/>
                <w:szCs w:val="22"/>
                <w:lang w:val="en-GB"/>
              </w:rPr>
              <w:t>PM24831</w:t>
            </w:r>
            <w:r w:rsidR="00441C88">
              <w:rPr>
                <w:rFonts w:asciiTheme="minorHAnsi" w:hAnsiTheme="minorHAnsi" w:cstheme="minorHAnsi"/>
                <w:b/>
                <w:sz w:val="22"/>
                <w:szCs w:val="22"/>
                <w:lang w:val="en-GB"/>
              </w:rPr>
              <w:t xml:space="preserve"> </w:t>
            </w:r>
            <w:r w:rsidR="00743DE6" w:rsidRPr="00743DE6">
              <w:rPr>
                <w:rFonts w:asciiTheme="minorHAnsi" w:hAnsiTheme="minorHAnsi" w:cstheme="minorHAnsi"/>
                <w:b/>
                <w:sz w:val="22"/>
                <w:szCs w:val="22"/>
                <w:lang w:val="en-GB"/>
              </w:rPr>
              <w:t>/</w:t>
            </w:r>
            <w:r w:rsidR="00441C88">
              <w:rPr>
                <w:rFonts w:asciiTheme="minorHAnsi" w:hAnsiTheme="minorHAnsi" w:cstheme="minorHAnsi"/>
                <w:b/>
                <w:sz w:val="22"/>
                <w:szCs w:val="22"/>
                <w:lang w:val="en-GB"/>
              </w:rPr>
              <w:t xml:space="preserve"> </w:t>
            </w:r>
            <w:r w:rsidR="00743DE6" w:rsidRPr="00743DE6">
              <w:rPr>
                <w:rFonts w:asciiTheme="minorHAnsi" w:hAnsiTheme="minorHAnsi" w:cstheme="minorHAnsi"/>
                <w:b/>
                <w:sz w:val="22"/>
                <w:szCs w:val="22"/>
                <w:lang w:val="en-GB"/>
              </w:rPr>
              <w:t>KE22777</w:t>
            </w:r>
            <w:r w:rsidR="00441C88">
              <w:rPr>
                <w:rFonts w:asciiTheme="minorHAnsi" w:hAnsiTheme="minorHAnsi" w:cstheme="minorHAnsi"/>
                <w:b/>
                <w:sz w:val="22"/>
                <w:szCs w:val="22"/>
                <w:lang w:val="en-GB"/>
              </w:rPr>
              <w:t xml:space="preserve"> </w:t>
            </w:r>
          </w:p>
          <w:p w14:paraId="58B078B8" w14:textId="17D5698A" w:rsidR="00441C88" w:rsidRPr="00441C88" w:rsidRDefault="00441C88" w:rsidP="00E677C2">
            <w:pPr>
              <w:pStyle w:val="HTMLPreformatted"/>
              <w:spacing w:before="40" w:line="225" w:lineRule="atLeast"/>
              <w:rPr>
                <w:rFonts w:asciiTheme="minorHAnsi" w:hAnsiTheme="minorHAnsi" w:cstheme="minorHAnsi"/>
                <w:b/>
                <w:i/>
                <w:iCs/>
                <w:sz w:val="22"/>
                <w:szCs w:val="22"/>
                <w:lang w:val="en-GB"/>
              </w:rPr>
            </w:pPr>
            <w:r w:rsidRPr="00441C88">
              <w:rPr>
                <w:rFonts w:asciiTheme="minorHAnsi" w:hAnsiTheme="minorHAnsi" w:cstheme="minorHAnsi"/>
                <w:b/>
                <w:i/>
                <w:iCs/>
                <w:sz w:val="22"/>
                <w:szCs w:val="22"/>
                <w:lang w:val="en-GB"/>
              </w:rPr>
              <w:t>RFC_AES_0136_SDEV-RFC-IAR-UCCAES1678</w:t>
            </w:r>
          </w:p>
        </w:tc>
      </w:tr>
      <w:tr w:rsidR="00EE7CA2" w:rsidRPr="008009B0" w14:paraId="6722BE22" w14:textId="77777777" w:rsidTr="00C001F9">
        <w:tc>
          <w:tcPr>
            <w:tcW w:w="3085" w:type="dxa"/>
            <w:shd w:val="clear" w:color="auto" w:fill="D9D9D9"/>
          </w:tcPr>
          <w:p w14:paraId="6FBBF470" w14:textId="77777777" w:rsidR="00EE7CA2" w:rsidRPr="008009B0" w:rsidRDefault="00EE7CA2"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Initiator / Organization</w:t>
            </w:r>
          </w:p>
        </w:tc>
        <w:tc>
          <w:tcPr>
            <w:tcW w:w="6662" w:type="dxa"/>
          </w:tcPr>
          <w:p w14:paraId="189D5717" w14:textId="7444E1AB" w:rsidR="00EE7CA2" w:rsidRPr="00743DE6" w:rsidRDefault="00635DB0" w:rsidP="00743DE6">
            <w:pPr>
              <w:pStyle w:val="HTMLPreformatted"/>
              <w:spacing w:before="40" w:line="225" w:lineRule="atLeast"/>
              <w:rPr>
                <w:rFonts w:asciiTheme="minorHAnsi" w:hAnsiTheme="minorHAnsi" w:cstheme="minorHAnsi"/>
                <w:b/>
                <w:sz w:val="22"/>
                <w:szCs w:val="22"/>
                <w:lang w:val="en-GB"/>
              </w:rPr>
            </w:pPr>
            <w:r w:rsidRPr="00743DE6">
              <w:rPr>
                <w:rFonts w:asciiTheme="minorHAnsi" w:hAnsiTheme="minorHAnsi" w:cstheme="minorHAnsi"/>
                <w:b/>
                <w:sz w:val="22"/>
                <w:szCs w:val="22"/>
                <w:lang w:val="en-GB"/>
              </w:rPr>
              <w:t>NA-ES</w:t>
            </w:r>
          </w:p>
        </w:tc>
      </w:tr>
      <w:tr w:rsidR="00CE056E" w:rsidRPr="008009B0" w14:paraId="75552075" w14:textId="77777777" w:rsidTr="00C001F9">
        <w:tc>
          <w:tcPr>
            <w:tcW w:w="3085" w:type="dxa"/>
            <w:shd w:val="clear" w:color="auto" w:fill="D9D9D9"/>
          </w:tcPr>
          <w:p w14:paraId="3AE501B5"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CI</w:t>
            </w:r>
          </w:p>
        </w:tc>
        <w:tc>
          <w:tcPr>
            <w:tcW w:w="6662" w:type="dxa"/>
          </w:tcPr>
          <w:p w14:paraId="7E7F510B" w14:textId="010C1F47" w:rsidR="00CE056E" w:rsidRPr="008009B0" w:rsidRDefault="00AE52F2" w:rsidP="00526E9F">
            <w:pPr>
              <w:rPr>
                <w:rFonts w:asciiTheme="minorHAnsi" w:hAnsiTheme="minorHAnsi" w:cstheme="minorHAnsi"/>
                <w:b/>
                <w:bCs/>
                <w:sz w:val="22"/>
                <w:szCs w:val="22"/>
              </w:rPr>
            </w:pPr>
            <w:r w:rsidRPr="008009B0">
              <w:rPr>
                <w:rFonts w:asciiTheme="minorHAnsi" w:hAnsiTheme="minorHAnsi" w:cstheme="minorHAnsi"/>
                <w:b/>
                <w:bCs/>
                <w:sz w:val="22"/>
                <w:szCs w:val="22"/>
              </w:rPr>
              <w:t>NCTS-P5 (DDNTA-</w:t>
            </w:r>
            <w:r w:rsidR="005E75B9" w:rsidRPr="008009B0">
              <w:rPr>
                <w:rFonts w:asciiTheme="minorHAnsi" w:hAnsiTheme="minorHAnsi" w:cstheme="minorHAnsi"/>
                <w:b/>
                <w:bCs/>
                <w:sz w:val="22"/>
                <w:szCs w:val="22"/>
              </w:rPr>
              <w:t>5.1</w:t>
            </w:r>
            <w:r w:rsidR="00B618CD" w:rsidRPr="008009B0">
              <w:rPr>
                <w:rFonts w:asciiTheme="minorHAnsi" w:hAnsiTheme="minorHAnsi" w:cstheme="minorHAnsi"/>
                <w:b/>
                <w:bCs/>
                <w:sz w:val="22"/>
                <w:szCs w:val="22"/>
              </w:rPr>
              <w:t>5</w:t>
            </w:r>
            <w:r w:rsidR="006F1D71" w:rsidRPr="008009B0">
              <w:rPr>
                <w:rFonts w:asciiTheme="minorHAnsi" w:hAnsiTheme="minorHAnsi" w:cstheme="minorHAnsi"/>
                <w:b/>
                <w:bCs/>
                <w:sz w:val="22"/>
                <w:szCs w:val="22"/>
              </w:rPr>
              <w:t>.</w:t>
            </w:r>
            <w:r w:rsidR="00B618CD" w:rsidRPr="008009B0">
              <w:rPr>
                <w:rFonts w:asciiTheme="minorHAnsi" w:hAnsiTheme="minorHAnsi" w:cstheme="minorHAnsi"/>
                <w:b/>
                <w:bCs/>
                <w:sz w:val="22"/>
                <w:szCs w:val="22"/>
              </w:rPr>
              <w:t>0</w:t>
            </w:r>
            <w:r w:rsidR="001059F6" w:rsidRPr="001059F6">
              <w:rPr>
                <w:rFonts w:asciiTheme="minorHAnsi" w:hAnsiTheme="minorHAnsi" w:cstheme="minorHAnsi"/>
                <w:b/>
                <w:bCs/>
                <w:sz w:val="22"/>
                <w:szCs w:val="22"/>
              </w:rPr>
              <w:t>-</w:t>
            </w:r>
            <w:r w:rsidR="00526E9F" w:rsidRPr="00526E9F">
              <w:rPr>
                <w:rFonts w:asciiTheme="minorHAnsi" w:hAnsiTheme="minorHAnsi" w:cstheme="minorHAnsi"/>
                <w:b/>
                <w:bCs/>
                <w:sz w:val="22"/>
                <w:szCs w:val="22"/>
              </w:rPr>
              <w:t>v1.0.0</w:t>
            </w:r>
            <w:r w:rsidR="00644194" w:rsidRPr="008009B0">
              <w:rPr>
                <w:rFonts w:asciiTheme="minorHAnsi" w:hAnsiTheme="minorHAnsi" w:cstheme="minorHAnsi"/>
                <w:b/>
                <w:bCs/>
                <w:sz w:val="22"/>
                <w:szCs w:val="22"/>
              </w:rPr>
              <w:t xml:space="preserve"> </w:t>
            </w:r>
            <w:r w:rsidR="00834F92" w:rsidRPr="008009B0">
              <w:rPr>
                <w:rFonts w:asciiTheme="minorHAnsi" w:hAnsiTheme="minorHAnsi" w:cstheme="minorHAnsi"/>
                <w:b/>
                <w:bCs/>
                <w:sz w:val="22"/>
                <w:szCs w:val="22"/>
              </w:rPr>
              <w:t>-</w:t>
            </w:r>
            <w:r w:rsidR="00644194" w:rsidRPr="008009B0">
              <w:rPr>
                <w:rFonts w:asciiTheme="minorHAnsi" w:hAnsiTheme="minorHAnsi" w:cstheme="minorHAnsi"/>
                <w:b/>
                <w:bCs/>
                <w:sz w:val="22"/>
                <w:szCs w:val="22"/>
              </w:rPr>
              <w:t xml:space="preserve"> CSE-v51.</w:t>
            </w:r>
            <w:r w:rsidR="00164279" w:rsidRPr="008009B0">
              <w:rPr>
                <w:rFonts w:asciiTheme="minorHAnsi" w:hAnsiTheme="minorHAnsi" w:cstheme="minorHAnsi"/>
                <w:b/>
                <w:bCs/>
                <w:sz w:val="22"/>
                <w:szCs w:val="22"/>
              </w:rPr>
              <w:t>8.</w:t>
            </w:r>
            <w:r w:rsidR="00644194" w:rsidRPr="008009B0">
              <w:rPr>
                <w:rFonts w:asciiTheme="minorHAnsi" w:hAnsiTheme="minorHAnsi" w:cstheme="minorHAnsi"/>
                <w:b/>
                <w:bCs/>
                <w:sz w:val="22"/>
                <w:szCs w:val="22"/>
              </w:rPr>
              <w:t>0</w:t>
            </w:r>
            <w:r w:rsidRPr="008009B0">
              <w:rPr>
                <w:rFonts w:asciiTheme="minorHAnsi" w:hAnsiTheme="minorHAnsi" w:cstheme="minorHAnsi"/>
                <w:b/>
                <w:bCs/>
                <w:sz w:val="22"/>
                <w:szCs w:val="22"/>
              </w:rPr>
              <w:t>)</w:t>
            </w:r>
          </w:p>
        </w:tc>
      </w:tr>
      <w:tr w:rsidR="00FE4EC9" w:rsidRPr="008009B0" w14:paraId="16A5C75C" w14:textId="77777777" w:rsidTr="00C001F9">
        <w:tc>
          <w:tcPr>
            <w:tcW w:w="3085" w:type="dxa"/>
            <w:shd w:val="clear" w:color="auto" w:fill="D9D9D9"/>
          </w:tcPr>
          <w:p w14:paraId="5DCB264F" w14:textId="77777777" w:rsidR="00FE4EC9" w:rsidRPr="008009B0" w:rsidRDefault="00FE4EC9"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Type</w:t>
            </w:r>
            <w:r w:rsidR="002F6323" w:rsidRPr="008009B0">
              <w:rPr>
                <w:rFonts w:asciiTheme="minorHAnsi" w:hAnsiTheme="minorHAnsi" w:cstheme="minorHAnsi"/>
                <w:b/>
                <w:bCs/>
                <w:sz w:val="22"/>
                <w:szCs w:val="22"/>
              </w:rPr>
              <w:t xml:space="preserve"> of Change</w:t>
            </w:r>
          </w:p>
        </w:tc>
        <w:tc>
          <w:tcPr>
            <w:tcW w:w="6662" w:type="dxa"/>
          </w:tcPr>
          <w:p w14:paraId="55897DA3" w14:textId="6D8F2F32" w:rsidR="00FE4EC9" w:rsidRPr="008009B0" w:rsidRDefault="004501A8" w:rsidP="009B4627">
            <w:pPr>
              <w:spacing w:before="40"/>
              <w:rPr>
                <w:rFonts w:asciiTheme="minorHAnsi" w:hAnsiTheme="minorHAnsi" w:cstheme="minorHAnsi"/>
                <w:b/>
                <w:bCs/>
                <w:sz w:val="22"/>
                <w:szCs w:val="22"/>
              </w:rPr>
            </w:pPr>
            <w:r w:rsidRPr="008009B0">
              <w:rPr>
                <w:rFonts w:asciiTheme="minorHAnsi" w:hAnsiTheme="minorHAnsi" w:cstheme="minorHAnsi"/>
                <w:b/>
                <w:sz w:val="22"/>
                <w:szCs w:val="22"/>
              </w:rPr>
              <w:fldChar w:fldCharType="begin">
                <w:ffData>
                  <w:name w:val="Critic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441C88">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 xml:space="preserve">Standard     </w:t>
            </w:r>
            <w:r w:rsidRPr="008009B0">
              <w:rPr>
                <w:rFonts w:asciiTheme="minorHAnsi" w:hAnsiTheme="minorHAnsi" w:cstheme="minorHAnsi"/>
                <w:b/>
                <w:sz w:val="22"/>
                <w:szCs w:val="22"/>
              </w:rPr>
              <w:fldChar w:fldCharType="begin">
                <w:ffData>
                  <w:name w:val="Medium"/>
                  <w:enabled/>
                  <w:calcOnExit w:val="0"/>
                  <w:checkBox>
                    <w:sizeAuto/>
                    <w:default w:val="0"/>
                  </w:checkBox>
                </w:ffData>
              </w:fldChar>
            </w:r>
            <w:bookmarkStart w:id="1" w:name="Medium"/>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bookmarkEnd w:id="1"/>
            <w:r w:rsidRPr="008009B0">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Emergency</w:t>
            </w:r>
          </w:p>
        </w:tc>
      </w:tr>
      <w:tr w:rsidR="003643E4" w:rsidRPr="008009B0" w14:paraId="2873D76C" w14:textId="77777777" w:rsidTr="00441C88">
        <w:trPr>
          <w:trHeight w:val="1281"/>
        </w:trPr>
        <w:tc>
          <w:tcPr>
            <w:tcW w:w="3085" w:type="dxa"/>
            <w:shd w:val="clear" w:color="auto" w:fill="D9D9D9"/>
          </w:tcPr>
          <w:p w14:paraId="70DDD289" w14:textId="77777777" w:rsidR="003643E4" w:rsidRPr="008009B0" w:rsidRDefault="003643E4" w:rsidP="003643E4">
            <w:pPr>
              <w:spacing w:before="40"/>
              <w:rPr>
                <w:rFonts w:asciiTheme="minorHAnsi" w:hAnsiTheme="minorHAnsi" w:cstheme="minorHAnsi"/>
                <w:color w:val="444444"/>
                <w:sz w:val="22"/>
                <w:szCs w:val="22"/>
                <w:shd w:val="clear" w:color="auto" w:fill="FFFFFF"/>
              </w:rPr>
            </w:pPr>
            <w:r w:rsidRPr="008009B0">
              <w:rPr>
                <w:rFonts w:asciiTheme="minorHAnsi" w:hAnsiTheme="minorHAnsi" w:cstheme="minorHAnsi"/>
                <w:b/>
                <w:bCs/>
                <w:sz w:val="22"/>
                <w:szCs w:val="22"/>
              </w:rPr>
              <w:t>Nature of Change</w:t>
            </w:r>
          </w:p>
        </w:tc>
        <w:tc>
          <w:tcPr>
            <w:tcW w:w="6662" w:type="dxa"/>
          </w:tcPr>
          <w:p w14:paraId="08E2C1DE" w14:textId="7FDE9409" w:rsidR="003643E4" w:rsidRPr="008009B0" w:rsidRDefault="003643E4" w:rsidP="003643E4">
            <w:pPr>
              <w:spacing w:before="40"/>
              <w:rPr>
                <w:rFonts w:asciiTheme="minorHAnsi" w:hAnsiTheme="minorHAnsi" w:cstheme="minorHAnsi"/>
                <w:sz w:val="22"/>
                <w:szCs w:val="22"/>
                <w:lang w:val="en-US" w:eastAsia="x-none"/>
              </w:rPr>
            </w:pPr>
            <w:r w:rsidRPr="008009B0">
              <w:rPr>
                <w:rFonts w:cstheme="minorHAnsi"/>
                <w:lang w:eastAsia="x-none"/>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75pt;height:22.5pt" o:ole="">
                  <v:imagedata r:id="rId11" o:title=""/>
                  <o:lock v:ext="edit" aspectratio="f"/>
                </v:shape>
                <w:control r:id="rId12" w:name="OptionButton131" w:shapeid="_x0000_i1029"/>
              </w:object>
            </w:r>
            <w:r w:rsidRPr="008009B0">
              <w:rPr>
                <w:rFonts w:cstheme="minorHAnsi"/>
                <w:lang w:eastAsia="x-none"/>
              </w:rPr>
              <w:object w:dxaOrig="225" w:dyaOrig="225" w14:anchorId="041ACD7A">
                <v:shape id="_x0000_i1031" type="#_x0000_t75" style="width:195pt;height:22.5pt" o:ole="">
                  <v:imagedata r:id="rId13" o:title=""/>
                  <o:lock v:ext="edit" aspectratio="f"/>
                </v:shape>
                <w:control r:id="rId14" w:name="OptionButton141" w:shapeid="_x0000_i1031"/>
              </w:object>
            </w:r>
          </w:p>
          <w:p w14:paraId="7E340AEE" w14:textId="77777777" w:rsidR="003643E4" w:rsidRPr="008009B0" w:rsidRDefault="003643E4" w:rsidP="003643E4">
            <w:pPr>
              <w:spacing w:before="120"/>
              <w:rPr>
                <w:rFonts w:asciiTheme="minorHAnsi" w:hAnsiTheme="minorHAnsi" w:cstheme="minorHAnsi"/>
                <w:sz w:val="22"/>
                <w:szCs w:val="22"/>
                <w:lang w:val="en-US" w:eastAsia="x-none"/>
              </w:rPr>
            </w:pPr>
            <w:r w:rsidRPr="008009B0">
              <w:rPr>
                <w:rFonts w:asciiTheme="minorHAnsi" w:hAnsiTheme="minorHAnsi" w:cstheme="minorHAnsi"/>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8009B0" w14:paraId="2DC98205" w14:textId="77777777" w:rsidTr="00441C88">
              <w:trPr>
                <w:trHeight w:val="245"/>
              </w:trPr>
              <w:tc>
                <w:tcPr>
                  <w:tcW w:w="6573" w:type="dxa"/>
                </w:tcPr>
                <w:p w14:paraId="2D944FE3" w14:textId="257FFBF9" w:rsidR="00571AD5" w:rsidRPr="008009B0" w:rsidRDefault="00571AD5" w:rsidP="001F4091">
                  <w:pPr>
                    <w:pStyle w:val="HTMLPreformatted"/>
                    <w:spacing w:before="40" w:line="225" w:lineRule="atLeast"/>
                    <w:rPr>
                      <w:rFonts w:asciiTheme="minorHAnsi" w:hAnsiTheme="minorHAnsi" w:cstheme="minorHAnsi"/>
                      <w:sz w:val="22"/>
                      <w:szCs w:val="22"/>
                      <w:lang w:val="en-US"/>
                    </w:rPr>
                  </w:pPr>
                </w:p>
              </w:tc>
            </w:tr>
          </w:tbl>
          <w:p w14:paraId="268DC964" w14:textId="77777777" w:rsidR="003643E4" w:rsidRPr="008009B0" w:rsidRDefault="003643E4" w:rsidP="003643E4">
            <w:pPr>
              <w:tabs>
                <w:tab w:val="left" w:pos="1050"/>
              </w:tabs>
              <w:rPr>
                <w:rFonts w:asciiTheme="minorHAnsi" w:hAnsiTheme="minorHAnsi" w:cstheme="minorHAnsi"/>
                <w:sz w:val="22"/>
                <w:szCs w:val="22"/>
                <w:lang w:val="en-US" w:eastAsia="x-none"/>
              </w:rPr>
            </w:pPr>
          </w:p>
        </w:tc>
      </w:tr>
      <w:tr w:rsidR="002F6323" w:rsidRPr="008009B0" w14:paraId="7035EEA1" w14:textId="77777777" w:rsidTr="00C001F9">
        <w:tc>
          <w:tcPr>
            <w:tcW w:w="3085" w:type="dxa"/>
            <w:shd w:val="clear" w:color="auto" w:fill="D9D9D9"/>
          </w:tcPr>
          <w:p w14:paraId="7F1C18C1" w14:textId="77777777" w:rsidR="002F6323" w:rsidRPr="008009B0" w:rsidRDefault="002F6323"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RPr="008009B0" w14:paraId="4A1291F7" w14:textId="77777777" w:rsidTr="00A928F0">
              <w:tc>
                <w:tcPr>
                  <w:tcW w:w="3323" w:type="dxa"/>
                </w:tcPr>
                <w:p w14:paraId="73EEB219" w14:textId="2FFAA13F" w:rsidR="002337D9" w:rsidRPr="008009B0" w:rsidRDefault="002337D9"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Low"/>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441C88">
                    <w:rPr>
                      <w:rFonts w:asciiTheme="minorHAnsi" w:hAnsiTheme="minorHAnsi" w:cstheme="minorHAnsi"/>
                      <w:b/>
                      <w:sz w:val="22"/>
                      <w:szCs w:val="22"/>
                    </w:rPr>
                    <w:t xml:space="preserve"> </w:t>
                  </w:r>
                  <w:r w:rsidRPr="008009B0">
                    <w:rPr>
                      <w:rFonts w:asciiTheme="minorHAnsi" w:hAnsiTheme="minorHAnsi" w:cstheme="minorHAnsi"/>
                      <w:b/>
                      <w:sz w:val="22"/>
                      <w:szCs w:val="22"/>
                    </w:rPr>
                    <w:t>Legal &amp; Policy Change</w:t>
                  </w:r>
                </w:p>
                <w:p w14:paraId="27337161" w14:textId="77777777" w:rsidR="002337D9" w:rsidRPr="008009B0" w:rsidRDefault="002337D9"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Critic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 xml:space="preserve"> Organisational Changes</w:t>
                  </w:r>
                </w:p>
              </w:tc>
              <w:tc>
                <w:tcPr>
                  <w:tcW w:w="3216" w:type="dxa"/>
                </w:tcPr>
                <w:p w14:paraId="7B91594C" w14:textId="3D08C541" w:rsidR="002337D9" w:rsidRPr="008009B0" w:rsidRDefault="00CD71D4"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441C88">
                    <w:rPr>
                      <w:rFonts w:asciiTheme="minorHAnsi" w:hAnsiTheme="minorHAnsi" w:cstheme="minorHAnsi"/>
                      <w:b/>
                      <w:sz w:val="22"/>
                      <w:szCs w:val="22"/>
                    </w:rPr>
                    <w:t xml:space="preserve"> </w:t>
                  </w:r>
                  <w:r w:rsidR="002337D9" w:rsidRPr="008009B0">
                    <w:rPr>
                      <w:rFonts w:asciiTheme="minorHAnsi" w:hAnsiTheme="minorHAnsi" w:cstheme="minorHAnsi"/>
                      <w:b/>
                    </w:rPr>
                    <w:t>B</w:t>
                  </w:r>
                  <w:r w:rsidR="002337D9" w:rsidRPr="008009B0">
                    <w:rPr>
                      <w:rFonts w:asciiTheme="minorHAnsi" w:hAnsiTheme="minorHAnsi" w:cstheme="minorHAnsi"/>
                      <w:b/>
                      <w:sz w:val="22"/>
                      <w:szCs w:val="22"/>
                    </w:rPr>
                    <w:t>usiness Change</w:t>
                  </w:r>
                </w:p>
                <w:p w14:paraId="121BA841" w14:textId="14842083" w:rsidR="002337D9" w:rsidRPr="008009B0" w:rsidRDefault="00CD71D4"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441C88">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IT Change</w:t>
                  </w:r>
                </w:p>
              </w:tc>
            </w:tr>
          </w:tbl>
          <w:p w14:paraId="45768E17" w14:textId="77777777" w:rsidR="002F6323" w:rsidRPr="008009B0" w:rsidRDefault="002F6323" w:rsidP="00A928F0">
            <w:pPr>
              <w:spacing w:before="40"/>
              <w:rPr>
                <w:rFonts w:asciiTheme="minorHAnsi" w:hAnsiTheme="minorHAnsi" w:cstheme="minorHAnsi"/>
                <w:b/>
                <w:sz w:val="22"/>
                <w:szCs w:val="22"/>
              </w:rPr>
            </w:pPr>
          </w:p>
        </w:tc>
      </w:tr>
      <w:tr w:rsidR="003643E4" w:rsidRPr="008009B0" w14:paraId="0AA3B83D" w14:textId="77777777" w:rsidTr="00C001F9">
        <w:tc>
          <w:tcPr>
            <w:tcW w:w="3085" w:type="dxa"/>
            <w:shd w:val="clear" w:color="auto" w:fill="D9D9D9"/>
          </w:tcPr>
          <w:p w14:paraId="6010945E" w14:textId="77777777" w:rsidR="003643E4" w:rsidRPr="008009B0" w:rsidRDefault="003643E4"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 xml:space="preserve">Review by </w:t>
            </w:r>
            <w:r w:rsidR="000D78E2" w:rsidRPr="008009B0">
              <w:rPr>
                <w:rFonts w:asciiTheme="minorHAnsi" w:hAnsiTheme="minorHAnsi" w:cstheme="minorHAnsi"/>
                <w:b/>
                <w:bCs/>
                <w:sz w:val="22"/>
                <w:szCs w:val="22"/>
              </w:rPr>
              <w:t>B</w:t>
            </w:r>
            <w:r w:rsidRPr="008009B0">
              <w:rPr>
                <w:rFonts w:asciiTheme="minorHAnsi" w:hAnsiTheme="minorHAnsi" w:cstheme="minorHAnsi"/>
                <w:b/>
                <w:bCs/>
                <w:sz w:val="22"/>
                <w:szCs w:val="22"/>
              </w:rPr>
              <w:t xml:space="preserve">usiness </w:t>
            </w:r>
            <w:r w:rsidR="000D78E2" w:rsidRPr="008009B0">
              <w:rPr>
                <w:rFonts w:asciiTheme="minorHAnsi" w:hAnsiTheme="minorHAnsi" w:cstheme="minorHAnsi"/>
                <w:b/>
                <w:bCs/>
                <w:sz w:val="22"/>
                <w:szCs w:val="22"/>
              </w:rPr>
              <w:t>U</w:t>
            </w:r>
            <w:r w:rsidRPr="008009B0">
              <w:rPr>
                <w:rFonts w:asciiTheme="minorHAnsi" w:hAnsiTheme="minorHAnsi" w:cstheme="minorHAnsi"/>
                <w:b/>
                <w:bCs/>
                <w:sz w:val="22"/>
                <w:szCs w:val="22"/>
              </w:rPr>
              <w:t>ser recommended?</w:t>
            </w:r>
          </w:p>
        </w:tc>
        <w:tc>
          <w:tcPr>
            <w:tcW w:w="6662" w:type="dxa"/>
          </w:tcPr>
          <w:p w14:paraId="7718B9FB" w14:textId="3790257B" w:rsidR="003643E4" w:rsidRPr="008009B0" w:rsidRDefault="00441C88" w:rsidP="003643E4">
            <w:pPr>
              <w:spacing w:before="40"/>
              <w:rPr>
                <w:rFonts w:asciiTheme="minorHAnsi" w:hAnsiTheme="minorHAnsi" w:cstheme="minorHAnsi"/>
                <w:b/>
                <w:sz w:val="22"/>
                <w:szCs w:val="22"/>
              </w:rPr>
            </w:pPr>
            <w:r>
              <w:rPr>
                <w:rFonts w:asciiTheme="minorHAnsi" w:hAnsiTheme="minorHAnsi" w:cstheme="minorHAnsi"/>
                <w:b/>
                <w:sz w:val="22"/>
                <w:szCs w:val="22"/>
              </w:rPr>
              <w:t xml:space="preserve">  </w:t>
            </w:r>
            <w:r w:rsidR="003643E4" w:rsidRPr="008009B0">
              <w:rPr>
                <w:rFonts w:asciiTheme="minorHAnsi" w:hAnsiTheme="minorHAnsi" w:cstheme="minorHAnsi"/>
                <w:b/>
                <w:sz w:val="22"/>
                <w:szCs w:val="22"/>
              </w:rPr>
              <w:fldChar w:fldCharType="begin">
                <w:ffData>
                  <w:name w:val="Medium"/>
                  <w:enabled/>
                  <w:calcOnExit w:val="0"/>
                  <w:checkBox>
                    <w:sizeAuto/>
                    <w:default w:val="1"/>
                  </w:checkBox>
                </w:ffData>
              </w:fldChar>
            </w:r>
            <w:r w:rsidR="003643E4"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003643E4"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3643E4" w:rsidRPr="008009B0">
              <w:rPr>
                <w:rFonts w:asciiTheme="minorHAnsi" w:hAnsiTheme="minorHAnsi" w:cstheme="minorHAnsi"/>
                <w:b/>
                <w:sz w:val="22"/>
                <w:szCs w:val="22"/>
              </w:rPr>
              <w:t xml:space="preserve">Yes     </w:t>
            </w:r>
            <w:r w:rsidR="003643E4" w:rsidRPr="008009B0">
              <w:rPr>
                <w:rFonts w:asciiTheme="minorHAnsi" w:hAnsiTheme="minorHAnsi" w:cstheme="minorHAnsi"/>
                <w:b/>
                <w:sz w:val="22"/>
                <w:szCs w:val="22"/>
              </w:rPr>
              <w:fldChar w:fldCharType="begin">
                <w:ffData>
                  <w:name w:val="Critical"/>
                  <w:enabled/>
                  <w:calcOnExit w:val="0"/>
                  <w:checkBox>
                    <w:sizeAuto/>
                    <w:default w:val="0"/>
                  </w:checkBox>
                </w:ffData>
              </w:fldChar>
            </w:r>
            <w:r w:rsidR="003643E4"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003643E4" w:rsidRPr="008009B0">
              <w:rPr>
                <w:rFonts w:asciiTheme="minorHAnsi" w:hAnsiTheme="minorHAnsi" w:cstheme="minorHAnsi"/>
                <w:b/>
                <w:sz w:val="22"/>
                <w:szCs w:val="22"/>
              </w:rPr>
              <w:fldChar w:fldCharType="end"/>
            </w:r>
            <w:r w:rsidR="003643E4" w:rsidRPr="008009B0">
              <w:rPr>
                <w:rFonts w:asciiTheme="minorHAnsi" w:hAnsiTheme="minorHAnsi" w:cstheme="minorHAnsi"/>
                <w:b/>
                <w:sz w:val="22"/>
                <w:szCs w:val="22"/>
              </w:rPr>
              <w:t>No</w:t>
            </w:r>
          </w:p>
        </w:tc>
      </w:tr>
    </w:tbl>
    <w:p w14:paraId="45DFBEEC" w14:textId="77777777" w:rsidR="00BE1A5F" w:rsidRPr="008009B0" w:rsidRDefault="00BE1A5F" w:rsidP="00C001F9">
      <w:pPr>
        <w:rPr>
          <w:rFonts w:asciiTheme="minorHAnsi" w:hAnsiTheme="minorHAnsi" w:cstheme="minorHAnsi"/>
          <w:b/>
          <w:bCs/>
          <w:sz w:val="26"/>
          <w:szCs w:val="26"/>
        </w:rPr>
      </w:pPr>
    </w:p>
    <w:p w14:paraId="33AC3781" w14:textId="0C075389" w:rsidR="0046158E" w:rsidRPr="008009B0" w:rsidRDefault="00EB1D3E" w:rsidP="00C001F9">
      <w:pPr>
        <w:rPr>
          <w:rFonts w:asciiTheme="minorHAnsi" w:hAnsiTheme="minorHAnsi" w:cstheme="minorHAnsi"/>
        </w:rPr>
      </w:pPr>
      <w:r w:rsidRPr="008009B0">
        <w:rPr>
          <w:rFonts w:asciiTheme="minorHAnsi" w:hAnsiTheme="minorHAnsi" w:cstheme="minorHAnsi"/>
          <w:b/>
          <w:bCs/>
          <w:i/>
          <w:iCs/>
          <w:color w:val="5C5C5C"/>
          <w:sz w:val="28"/>
          <w:szCs w:val="28"/>
        </w:rPr>
        <w:t xml:space="preserve">Change </w:t>
      </w:r>
      <w:r w:rsidR="008E7767" w:rsidRPr="008009B0">
        <w:rPr>
          <w:rFonts w:asciiTheme="minorHAnsi" w:hAnsiTheme="minorHAnsi" w:cstheme="minorHAnsi"/>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8009B0" w14:paraId="7CEBEB25" w14:textId="77777777" w:rsidTr="00813CF6">
        <w:trPr>
          <w:trHeight w:val="583"/>
        </w:trPr>
        <w:tc>
          <w:tcPr>
            <w:tcW w:w="9747" w:type="dxa"/>
            <w:vAlign w:val="center"/>
          </w:tcPr>
          <w:p w14:paraId="70DA2C8C" w14:textId="3BB70F8A" w:rsidR="00441C88" w:rsidRPr="001059F6" w:rsidRDefault="00232868" w:rsidP="00441C88">
            <w:pPr>
              <w:rPr>
                <w:rFonts w:asciiTheme="minorHAnsi" w:hAnsiTheme="minorHAnsi" w:cstheme="minorHAnsi"/>
                <w:b/>
                <w:bCs/>
                <w:color w:val="0070C0"/>
                <w:sz w:val="22"/>
                <w:szCs w:val="22"/>
                <w:lang w:val="en-US"/>
              </w:rPr>
            </w:pPr>
            <w:r w:rsidRPr="008009B0">
              <w:rPr>
                <w:rFonts w:asciiTheme="minorHAnsi" w:hAnsiTheme="minorHAnsi" w:cstheme="minorHAnsi"/>
                <w:b/>
                <w:color w:val="0070C0"/>
                <w:sz w:val="22"/>
                <w:szCs w:val="22"/>
              </w:rPr>
              <w:t>NCTS-P5 (DDNTA-5.15.0</w:t>
            </w:r>
            <w:r w:rsidR="00526E9F">
              <w:rPr>
                <w:rFonts w:asciiTheme="minorHAnsi" w:hAnsiTheme="minorHAnsi" w:cstheme="minorHAnsi"/>
                <w:b/>
                <w:color w:val="0070C0"/>
                <w:sz w:val="22"/>
                <w:szCs w:val="22"/>
              </w:rPr>
              <w:t>-v1.0.0</w:t>
            </w:r>
            <w:r w:rsidRPr="008009B0">
              <w:rPr>
                <w:rFonts w:asciiTheme="minorHAnsi" w:hAnsiTheme="minorHAnsi" w:cstheme="minorHAnsi"/>
                <w:b/>
                <w:color w:val="0070C0"/>
                <w:sz w:val="22"/>
                <w:szCs w:val="22"/>
              </w:rPr>
              <w:t xml:space="preserve"> - CSE-v51.8.0): </w:t>
            </w:r>
            <w:r w:rsidR="001059F6">
              <w:rPr>
                <w:rFonts w:asciiTheme="minorHAnsi" w:hAnsiTheme="minorHAnsi" w:cstheme="minorHAnsi"/>
                <w:b/>
                <w:color w:val="0070C0"/>
                <w:sz w:val="22"/>
                <w:szCs w:val="22"/>
              </w:rPr>
              <w:t>Description</w:t>
            </w:r>
            <w:r w:rsidR="00B627DF">
              <w:rPr>
                <w:rFonts w:asciiTheme="minorHAnsi" w:hAnsiTheme="minorHAnsi" w:cstheme="minorHAnsi"/>
                <w:b/>
                <w:color w:val="0070C0"/>
                <w:sz w:val="22"/>
                <w:szCs w:val="22"/>
              </w:rPr>
              <w:t xml:space="preserve"> of</w:t>
            </w:r>
            <w:r w:rsidR="001059F6">
              <w:rPr>
                <w:rFonts w:asciiTheme="minorHAnsi" w:hAnsiTheme="minorHAnsi" w:cstheme="minorHAnsi"/>
                <w:b/>
                <w:color w:val="0070C0"/>
                <w:sz w:val="22"/>
                <w:szCs w:val="22"/>
              </w:rPr>
              <w:t xml:space="preserve"> rule</w:t>
            </w:r>
            <w:r w:rsidR="00B627DF">
              <w:rPr>
                <w:rFonts w:asciiTheme="minorHAnsi" w:hAnsiTheme="minorHAnsi" w:cstheme="minorHAnsi"/>
                <w:b/>
                <w:color w:val="0070C0"/>
                <w:sz w:val="22"/>
                <w:szCs w:val="22"/>
              </w:rPr>
              <w:t xml:space="preserve"> </w:t>
            </w:r>
            <w:r w:rsidR="00483B2B">
              <w:rPr>
                <w:rFonts w:asciiTheme="minorHAnsi" w:hAnsiTheme="minorHAnsi" w:cstheme="minorHAnsi"/>
                <w:b/>
                <w:color w:val="0070C0"/>
                <w:sz w:val="22"/>
                <w:szCs w:val="22"/>
              </w:rPr>
              <w:t>R0</w:t>
            </w:r>
            <w:r w:rsidR="00DA470A">
              <w:rPr>
                <w:rFonts w:asciiTheme="minorHAnsi" w:hAnsiTheme="minorHAnsi" w:cstheme="minorHAnsi"/>
                <w:b/>
                <w:color w:val="0070C0"/>
                <w:sz w:val="22"/>
                <w:szCs w:val="22"/>
              </w:rPr>
              <w:t>364</w:t>
            </w:r>
            <w:r w:rsidR="001059F6" w:rsidRPr="001059F6">
              <w:rPr>
                <w:rFonts w:asciiTheme="minorHAnsi" w:hAnsiTheme="minorHAnsi" w:cstheme="minorHAnsi"/>
                <w:b/>
                <w:color w:val="0070C0"/>
                <w:sz w:val="22"/>
                <w:szCs w:val="22"/>
              </w:rPr>
              <w:t xml:space="preserve"> </w:t>
            </w:r>
            <w:r w:rsidR="001059F6">
              <w:rPr>
                <w:rFonts w:asciiTheme="minorHAnsi" w:hAnsiTheme="minorHAnsi" w:cstheme="minorHAnsi"/>
                <w:b/>
                <w:color w:val="0070C0"/>
                <w:sz w:val="22"/>
                <w:szCs w:val="22"/>
              </w:rPr>
              <w:t xml:space="preserve">shall be </w:t>
            </w:r>
            <w:proofErr w:type="gramStart"/>
            <w:r w:rsidR="00441C88">
              <w:rPr>
                <w:rFonts w:asciiTheme="minorHAnsi" w:hAnsiTheme="minorHAnsi" w:cstheme="minorHAnsi"/>
                <w:b/>
                <w:color w:val="0070C0"/>
                <w:sz w:val="22"/>
                <w:szCs w:val="22"/>
              </w:rPr>
              <w:t>corrected</w:t>
            </w:r>
            <w:proofErr w:type="gramEnd"/>
            <w:r w:rsidR="00441C88">
              <w:rPr>
                <w:rFonts w:asciiTheme="minorHAnsi" w:hAnsiTheme="minorHAnsi" w:cstheme="minorHAnsi"/>
                <w:b/>
                <w:color w:val="0070C0"/>
                <w:sz w:val="22"/>
                <w:szCs w:val="22"/>
              </w:rPr>
              <w:t xml:space="preserve"> and </w:t>
            </w:r>
            <w:r w:rsidR="001059F6">
              <w:rPr>
                <w:rFonts w:asciiTheme="minorHAnsi" w:hAnsiTheme="minorHAnsi" w:cstheme="minorHAnsi"/>
                <w:b/>
                <w:color w:val="0070C0"/>
                <w:sz w:val="22"/>
                <w:szCs w:val="22"/>
              </w:rPr>
              <w:t xml:space="preserve">new </w:t>
            </w:r>
            <w:r w:rsidR="00CC33B5">
              <w:rPr>
                <w:rFonts w:asciiTheme="minorHAnsi" w:hAnsiTheme="minorHAnsi" w:cstheme="minorHAnsi"/>
                <w:b/>
                <w:color w:val="0070C0"/>
                <w:sz w:val="22"/>
                <w:szCs w:val="22"/>
              </w:rPr>
              <w:t xml:space="preserve">rules and transition rules </w:t>
            </w:r>
            <w:r w:rsidR="00441C88">
              <w:rPr>
                <w:rFonts w:asciiTheme="minorHAnsi" w:hAnsiTheme="minorHAnsi" w:cstheme="minorHAnsi"/>
                <w:b/>
                <w:color w:val="0070C0"/>
                <w:sz w:val="22"/>
                <w:szCs w:val="22"/>
              </w:rPr>
              <w:t xml:space="preserve">added, </w:t>
            </w:r>
            <w:r w:rsidR="001059F6">
              <w:rPr>
                <w:rFonts w:asciiTheme="minorHAnsi" w:hAnsiTheme="minorHAnsi" w:cstheme="minorHAnsi"/>
                <w:b/>
                <w:color w:val="0070C0"/>
                <w:sz w:val="22"/>
                <w:szCs w:val="22"/>
              </w:rPr>
              <w:t xml:space="preserve">to </w:t>
            </w:r>
            <w:r w:rsidR="00441C88">
              <w:rPr>
                <w:rFonts w:asciiTheme="minorHAnsi" w:hAnsiTheme="minorHAnsi" w:cstheme="minorHAnsi"/>
                <w:b/>
                <w:color w:val="0070C0"/>
                <w:sz w:val="22"/>
                <w:szCs w:val="22"/>
              </w:rPr>
              <w:t xml:space="preserve">properly manage the </w:t>
            </w:r>
            <w:r w:rsidR="00441C88" w:rsidRPr="00441C88">
              <w:rPr>
                <w:rFonts w:asciiTheme="minorHAnsi" w:hAnsiTheme="minorHAnsi" w:cstheme="minorHAnsi"/>
                <w:b/>
                <w:bCs/>
                <w:color w:val="0070C0"/>
                <w:sz w:val="22"/>
                <w:szCs w:val="22"/>
                <w:lang w:val="en-US"/>
              </w:rPr>
              <w:t xml:space="preserve">situation of goods packed </w:t>
            </w:r>
            <w:r w:rsidR="00441C88">
              <w:rPr>
                <w:rFonts w:asciiTheme="minorHAnsi" w:hAnsiTheme="minorHAnsi" w:cstheme="minorHAnsi"/>
                <w:b/>
                <w:bCs/>
                <w:color w:val="0070C0"/>
                <w:sz w:val="22"/>
                <w:szCs w:val="22"/>
                <w:lang w:val="en-US"/>
              </w:rPr>
              <w:t>together</w:t>
            </w:r>
            <w:r w:rsidR="00CC33B5">
              <w:rPr>
                <w:rFonts w:asciiTheme="minorHAnsi" w:hAnsiTheme="minorHAnsi" w:cstheme="minorHAnsi"/>
                <w:b/>
                <w:bCs/>
                <w:color w:val="0070C0"/>
                <w:sz w:val="22"/>
                <w:szCs w:val="22"/>
                <w:lang w:val="en-US"/>
              </w:rPr>
              <w:t>, during and after the Transitional Period</w:t>
            </w:r>
            <w:r w:rsidR="00441C88">
              <w:rPr>
                <w:rFonts w:asciiTheme="minorHAnsi" w:hAnsiTheme="minorHAnsi" w:cstheme="minorHAnsi"/>
                <w:b/>
                <w:bCs/>
                <w:color w:val="0070C0"/>
                <w:sz w:val="22"/>
                <w:szCs w:val="22"/>
                <w:lang w:val="en-US"/>
              </w:rPr>
              <w:t>.</w:t>
            </w:r>
          </w:p>
        </w:tc>
      </w:tr>
      <w:tr w:rsidR="0046158E" w:rsidRPr="008009B0" w14:paraId="759A9E8B" w14:textId="77777777" w:rsidTr="00DA470A">
        <w:trPr>
          <w:trHeight w:val="578"/>
        </w:trPr>
        <w:tc>
          <w:tcPr>
            <w:tcW w:w="9747" w:type="dxa"/>
            <w:vAlign w:val="center"/>
          </w:tcPr>
          <w:p w14:paraId="47B493E5" w14:textId="40C2499B" w:rsidR="00B627DF" w:rsidRPr="00BE2BE6" w:rsidRDefault="00441C88" w:rsidP="00CC33B5">
            <w:pPr>
              <w:rPr>
                <w:rFonts w:asciiTheme="minorHAnsi" w:hAnsiTheme="minorHAnsi" w:cstheme="minorHAnsi"/>
                <w:color w:val="0070C0"/>
                <w:sz w:val="22"/>
                <w:szCs w:val="22"/>
                <w:lang w:val="en-US"/>
              </w:rPr>
            </w:pPr>
            <w:r>
              <w:rPr>
                <w:rFonts w:asciiTheme="minorHAnsi" w:hAnsiTheme="minorHAnsi" w:cstheme="minorHAnsi"/>
                <w:color w:val="0070C0"/>
                <w:sz w:val="22"/>
                <w:szCs w:val="22"/>
                <w:lang w:val="en-US"/>
              </w:rPr>
              <w:t xml:space="preserve">The </w:t>
            </w:r>
            <w:r w:rsidR="00743DE6">
              <w:rPr>
                <w:rFonts w:asciiTheme="minorHAnsi" w:hAnsiTheme="minorHAnsi" w:cstheme="minorHAnsi"/>
                <w:color w:val="0070C0"/>
                <w:sz w:val="22"/>
                <w:szCs w:val="22"/>
                <w:lang w:val="en-US"/>
              </w:rPr>
              <w:t>R0</w:t>
            </w:r>
            <w:r w:rsidR="00DA470A">
              <w:rPr>
                <w:rFonts w:asciiTheme="minorHAnsi" w:hAnsiTheme="minorHAnsi" w:cstheme="minorHAnsi"/>
                <w:color w:val="0070C0"/>
                <w:sz w:val="22"/>
                <w:szCs w:val="22"/>
                <w:lang w:val="en-US"/>
              </w:rPr>
              <w:t>364</w:t>
            </w:r>
            <w:r w:rsidR="00BB4E07">
              <w:rPr>
                <w:rFonts w:asciiTheme="minorHAnsi" w:hAnsiTheme="minorHAnsi" w:cstheme="minorHAnsi"/>
                <w:color w:val="0070C0"/>
                <w:sz w:val="22"/>
                <w:szCs w:val="22"/>
                <w:lang w:val="en-US"/>
              </w:rPr>
              <w:t xml:space="preserve"> </w:t>
            </w:r>
            <w:r>
              <w:rPr>
                <w:rFonts w:asciiTheme="minorHAnsi" w:hAnsiTheme="minorHAnsi" w:cstheme="minorHAnsi"/>
                <w:color w:val="0070C0"/>
                <w:sz w:val="22"/>
                <w:szCs w:val="22"/>
                <w:lang w:val="en-US"/>
              </w:rPr>
              <w:t xml:space="preserve">shall be optimized to better specify when the </w:t>
            </w:r>
            <w:r w:rsidR="00DA470A">
              <w:rPr>
                <w:rFonts w:asciiTheme="minorHAnsi" w:hAnsiTheme="minorHAnsi" w:cstheme="minorHAnsi"/>
                <w:color w:val="0070C0"/>
                <w:sz w:val="22"/>
                <w:szCs w:val="22"/>
                <w:lang w:val="en-US"/>
              </w:rPr>
              <w:t xml:space="preserve">kind </w:t>
            </w:r>
            <w:r w:rsidR="00BE2BE6">
              <w:rPr>
                <w:rFonts w:asciiTheme="minorHAnsi" w:hAnsiTheme="minorHAnsi" w:cstheme="minorHAnsi"/>
                <w:color w:val="0070C0"/>
                <w:sz w:val="22"/>
                <w:szCs w:val="22"/>
                <w:lang w:val="en-US"/>
              </w:rPr>
              <w:t>o</w:t>
            </w:r>
            <w:r w:rsidR="00483B2B" w:rsidRPr="00483B2B">
              <w:rPr>
                <w:rFonts w:asciiTheme="minorHAnsi" w:hAnsiTheme="minorHAnsi" w:cstheme="minorHAnsi"/>
                <w:color w:val="0070C0"/>
                <w:sz w:val="22"/>
                <w:szCs w:val="22"/>
                <w:lang w:val="en-US"/>
              </w:rPr>
              <w:t>f</w:t>
            </w:r>
            <w:r w:rsidR="00BE2BE6">
              <w:rPr>
                <w:rFonts w:asciiTheme="minorHAnsi" w:hAnsiTheme="minorHAnsi" w:cstheme="minorHAnsi"/>
                <w:color w:val="0070C0"/>
                <w:sz w:val="22"/>
                <w:szCs w:val="22"/>
                <w:lang w:val="en-US"/>
              </w:rPr>
              <w:t xml:space="preserve"> p</w:t>
            </w:r>
            <w:r w:rsidR="00483B2B" w:rsidRPr="00483B2B">
              <w:rPr>
                <w:rFonts w:asciiTheme="minorHAnsi" w:hAnsiTheme="minorHAnsi" w:cstheme="minorHAnsi"/>
                <w:color w:val="0070C0"/>
                <w:sz w:val="22"/>
                <w:szCs w:val="22"/>
                <w:lang w:val="en-US"/>
              </w:rPr>
              <w:t xml:space="preserve">ackages </w:t>
            </w:r>
            <w:r w:rsidR="00DA470A">
              <w:rPr>
                <w:rFonts w:asciiTheme="minorHAnsi" w:hAnsiTheme="minorHAnsi" w:cstheme="minorHAnsi"/>
                <w:color w:val="0070C0"/>
                <w:sz w:val="22"/>
                <w:szCs w:val="22"/>
                <w:lang w:val="en-US"/>
              </w:rPr>
              <w:t>that can be used when grouping goods items</w:t>
            </w:r>
            <w:r w:rsidR="00483B2B" w:rsidRPr="00483B2B">
              <w:rPr>
                <w:rFonts w:asciiTheme="minorHAnsi" w:hAnsiTheme="minorHAnsi" w:cstheme="minorHAnsi"/>
                <w:color w:val="0070C0"/>
                <w:sz w:val="22"/>
                <w:szCs w:val="22"/>
                <w:lang w:val="en-US"/>
              </w:rPr>
              <w:t xml:space="preserve">. </w:t>
            </w:r>
            <w:r w:rsidR="00CC33B5">
              <w:rPr>
                <w:rFonts w:asciiTheme="minorHAnsi" w:hAnsiTheme="minorHAnsi" w:cstheme="minorHAnsi"/>
                <w:color w:val="0070C0"/>
                <w:sz w:val="22"/>
                <w:szCs w:val="22"/>
                <w:lang w:val="en-US"/>
              </w:rPr>
              <w:t>New rules</w:t>
            </w:r>
            <w:r w:rsidR="00BE2BE6">
              <w:rPr>
                <w:rFonts w:asciiTheme="minorHAnsi" w:hAnsiTheme="minorHAnsi" w:cstheme="minorHAnsi"/>
                <w:color w:val="0070C0"/>
                <w:sz w:val="22"/>
                <w:szCs w:val="22"/>
                <w:lang w:val="en-US"/>
              </w:rPr>
              <w:t xml:space="preserve"> shall be </w:t>
            </w:r>
            <w:r w:rsidR="00CC33B5">
              <w:rPr>
                <w:rFonts w:asciiTheme="minorHAnsi" w:hAnsiTheme="minorHAnsi" w:cstheme="minorHAnsi"/>
                <w:color w:val="0070C0"/>
                <w:sz w:val="22"/>
                <w:szCs w:val="22"/>
                <w:lang w:val="en-US"/>
              </w:rPr>
              <w:t xml:space="preserve">added </w:t>
            </w:r>
            <w:r w:rsidR="00BE2BE6">
              <w:rPr>
                <w:rFonts w:asciiTheme="minorHAnsi" w:hAnsiTheme="minorHAnsi" w:cstheme="minorHAnsi"/>
                <w:color w:val="0070C0"/>
                <w:sz w:val="22"/>
                <w:szCs w:val="22"/>
                <w:lang w:val="en-US"/>
              </w:rPr>
              <w:t xml:space="preserve">to </w:t>
            </w:r>
            <w:r w:rsidR="00CC33B5">
              <w:rPr>
                <w:rFonts w:asciiTheme="minorHAnsi" w:hAnsiTheme="minorHAnsi" w:cstheme="minorHAnsi"/>
                <w:color w:val="0070C0"/>
                <w:sz w:val="22"/>
                <w:szCs w:val="22"/>
                <w:lang w:val="en-US"/>
              </w:rPr>
              <w:t xml:space="preserve">better control the </w:t>
            </w:r>
            <w:r w:rsidR="00DA470A">
              <w:rPr>
                <w:rFonts w:asciiTheme="minorHAnsi" w:hAnsiTheme="minorHAnsi" w:cstheme="minorHAnsi"/>
                <w:color w:val="0070C0"/>
                <w:sz w:val="22"/>
                <w:szCs w:val="22"/>
                <w:lang w:val="en-US"/>
              </w:rPr>
              <w:t>grouping, to avoid partial grouping</w:t>
            </w:r>
            <w:r w:rsidR="00E30DDE">
              <w:rPr>
                <w:rFonts w:asciiTheme="minorHAnsi" w:hAnsiTheme="minorHAnsi" w:cstheme="minorHAnsi"/>
                <w:color w:val="0070C0"/>
                <w:sz w:val="22"/>
                <w:szCs w:val="22"/>
                <w:lang w:val="en-US"/>
              </w:rPr>
              <w:t>.</w:t>
            </w:r>
          </w:p>
        </w:tc>
      </w:tr>
    </w:tbl>
    <w:p w14:paraId="7C554F5A" w14:textId="77777777" w:rsidR="00454C30" w:rsidRPr="008009B0" w:rsidRDefault="00454C30">
      <w:pPr>
        <w:rPr>
          <w:rFonts w:asciiTheme="minorHAnsi" w:hAnsiTheme="minorHAnsi" w:cstheme="minorHAnsi"/>
          <w:color w:val="0070C0"/>
          <w:sz w:val="22"/>
          <w:szCs w:val="22"/>
        </w:rPr>
      </w:pPr>
    </w:p>
    <w:p w14:paraId="06D72BC1" w14:textId="77777777" w:rsidR="008E7767" w:rsidRPr="008009B0" w:rsidRDefault="008E7767" w:rsidP="008E7767">
      <w:pPr>
        <w:rPr>
          <w:rFonts w:asciiTheme="minorHAnsi" w:hAnsiTheme="minorHAnsi" w:cstheme="minorHAnsi"/>
          <w:b/>
          <w:bCs/>
          <w:sz w:val="28"/>
          <w:szCs w:val="28"/>
        </w:rPr>
      </w:pPr>
      <w:bookmarkStart w:id="2" w:name="_Hlk90467475"/>
      <w:r w:rsidRPr="008009B0">
        <w:rPr>
          <w:rFonts w:asciiTheme="minorHAnsi" w:hAnsiTheme="minorHAnsi" w:cstheme="minorHAnsi"/>
          <w:b/>
          <w:bCs/>
          <w:sz w:val="28"/>
          <w:szCs w:val="28"/>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8009B0" w14:paraId="482A54D6" w14:textId="77777777" w:rsidTr="005F073E">
        <w:tc>
          <w:tcPr>
            <w:tcW w:w="9759" w:type="dxa"/>
          </w:tcPr>
          <w:bookmarkEnd w:id="2"/>
          <w:p w14:paraId="5396CBAF" w14:textId="3B4F9681" w:rsidR="005F213D" w:rsidRDefault="00C459D3" w:rsidP="005F213D">
            <w:pPr>
              <w:rPr>
                <w:rFonts w:asciiTheme="minorHAnsi" w:hAnsiTheme="minorHAnsi" w:cs="Arial"/>
                <w:sz w:val="22"/>
                <w:szCs w:val="22"/>
                <w:lang w:val="en-IE"/>
              </w:rPr>
            </w:pPr>
            <w:r>
              <w:rPr>
                <w:rFonts w:asciiTheme="minorHAnsi" w:hAnsiTheme="minorHAnsi" w:cs="Arial"/>
                <w:sz w:val="22"/>
                <w:szCs w:val="22"/>
                <w:lang w:val="en-IE"/>
              </w:rPr>
              <w:t>Following multiple discussions, also documented in PICS</w:t>
            </w:r>
            <w:r w:rsidR="00455366">
              <w:rPr>
                <w:rFonts w:asciiTheme="minorHAnsi" w:hAnsiTheme="minorHAnsi" w:cs="Arial"/>
                <w:sz w:val="22"/>
                <w:szCs w:val="22"/>
                <w:lang w:val="en-IE"/>
              </w:rPr>
              <w:t xml:space="preserve"> FORUM</w:t>
            </w:r>
            <w:r>
              <w:rPr>
                <w:rFonts w:asciiTheme="minorHAnsi" w:hAnsiTheme="minorHAnsi" w:cs="Arial"/>
                <w:sz w:val="22"/>
                <w:szCs w:val="22"/>
                <w:lang w:val="en-IE"/>
              </w:rPr>
              <w:t>:</w:t>
            </w:r>
          </w:p>
          <w:p w14:paraId="5BF257BC" w14:textId="107D6BB5" w:rsidR="00C459D3" w:rsidRPr="00C459D3" w:rsidRDefault="00455366" w:rsidP="00455366">
            <w:pPr>
              <w:jc w:val="both"/>
              <w:rPr>
                <w:rFonts w:asciiTheme="minorHAnsi" w:hAnsiTheme="minorHAnsi" w:cstheme="minorHAnsi"/>
                <w:b/>
                <w:bCs/>
                <w:i/>
                <w:iCs/>
                <w:sz w:val="22"/>
                <w:szCs w:val="22"/>
                <w:lang w:val="en-US"/>
              </w:rPr>
            </w:pPr>
            <w:r w:rsidRPr="00455366">
              <w:rPr>
                <w:rFonts w:asciiTheme="minorHAnsi" w:hAnsiTheme="minorHAnsi" w:cstheme="minorHAnsi"/>
                <w:sz w:val="22"/>
                <w:szCs w:val="22"/>
                <w:lang w:val="en-US"/>
              </w:rPr>
              <w:t xml:space="preserve">See </w:t>
            </w:r>
            <w:hyperlink r:id="rId15" w:history="1">
              <w:r w:rsidR="00C459D3" w:rsidRPr="00455366">
                <w:rPr>
                  <w:rStyle w:val="Hyperlink"/>
                  <w:rFonts w:asciiTheme="minorHAnsi" w:hAnsiTheme="minorHAnsi" w:cstheme="minorHAnsi"/>
                  <w:b/>
                  <w:bCs/>
                  <w:i/>
                  <w:iCs/>
                  <w:sz w:val="22"/>
                  <w:szCs w:val="22"/>
                  <w:lang w:val="en-US"/>
                </w:rPr>
                <w:t>Gross mass ='0' &amp; Nr of packages &gt; '0</w:t>
              </w:r>
              <w:proofErr w:type="gramStart"/>
              <w:r w:rsidR="00C459D3" w:rsidRPr="00455366">
                <w:rPr>
                  <w:rStyle w:val="Hyperlink"/>
                  <w:rFonts w:asciiTheme="minorHAnsi" w:hAnsiTheme="minorHAnsi" w:cstheme="minorHAnsi"/>
                  <w:b/>
                  <w:bCs/>
                  <w:i/>
                  <w:iCs/>
                  <w:sz w:val="22"/>
                  <w:szCs w:val="22"/>
                  <w:lang w:val="en-US"/>
                </w:rPr>
                <w:t>' !?!</w:t>
              </w:r>
              <w:proofErr w:type="gramEnd"/>
              <w:r w:rsidR="00C459D3" w:rsidRPr="00455366">
                <w:rPr>
                  <w:rStyle w:val="Hyperlink"/>
                  <w:rFonts w:asciiTheme="minorHAnsi" w:hAnsiTheme="minorHAnsi" w:cstheme="minorHAnsi"/>
                  <w:b/>
                  <w:bCs/>
                  <w:i/>
                  <w:iCs/>
                  <w:sz w:val="22"/>
                  <w:szCs w:val="22"/>
                  <w:lang w:val="en-US"/>
                </w:rPr>
                <w:t xml:space="preserve"> About R0221 (AES vs. NCTS-P5), R0222 (AES only), R0364 ...</w:t>
              </w:r>
            </w:hyperlink>
          </w:p>
          <w:p w14:paraId="3B43584A" w14:textId="7F787F2D" w:rsidR="00C459D3" w:rsidRDefault="00C459D3" w:rsidP="005F213D">
            <w:pPr>
              <w:rPr>
                <w:rFonts w:asciiTheme="minorHAnsi" w:hAnsiTheme="minorHAnsi" w:cstheme="minorHAnsi"/>
                <w:sz w:val="22"/>
                <w:szCs w:val="22"/>
                <w:lang w:val="en-US"/>
              </w:rPr>
            </w:pPr>
          </w:p>
          <w:p w14:paraId="4CB3D1AA" w14:textId="6ED3535C" w:rsidR="00C459D3" w:rsidRDefault="00C459D3" w:rsidP="005F213D">
            <w:pPr>
              <w:rPr>
                <w:rFonts w:asciiTheme="minorHAnsi" w:hAnsiTheme="minorHAnsi" w:cstheme="minorHAnsi"/>
                <w:sz w:val="22"/>
                <w:szCs w:val="22"/>
                <w:lang w:val="en-US"/>
              </w:rPr>
            </w:pPr>
            <w:r>
              <w:rPr>
                <w:rFonts w:asciiTheme="minorHAnsi" w:hAnsiTheme="minorHAnsi" w:cstheme="minorHAnsi"/>
                <w:sz w:val="22"/>
                <w:szCs w:val="22"/>
                <w:lang w:val="en-US"/>
              </w:rPr>
              <w:t>Extract from</w:t>
            </w:r>
            <w:r w:rsidR="00455366">
              <w:rPr>
                <w:rFonts w:asciiTheme="minorHAnsi" w:hAnsiTheme="minorHAnsi" w:cstheme="minorHAnsi"/>
                <w:sz w:val="22"/>
                <w:szCs w:val="22"/>
                <w:lang w:val="en-US"/>
              </w:rPr>
              <w:t xml:space="preserve"> PICS:</w:t>
            </w:r>
          </w:p>
          <w:p w14:paraId="2AB771A6" w14:textId="5A8FAF77" w:rsidR="00C459D3" w:rsidRDefault="00C459D3" w:rsidP="005F213D">
            <w:pPr>
              <w:rPr>
                <w:rFonts w:asciiTheme="minorHAnsi" w:hAnsiTheme="minorHAnsi" w:cstheme="minorHAnsi"/>
                <w:sz w:val="22"/>
                <w:szCs w:val="22"/>
                <w:lang w:val="en-US"/>
              </w:rPr>
            </w:pPr>
          </w:p>
          <w:p w14:paraId="507146B0" w14:textId="5DEDA1C5" w:rsidR="00C459D3" w:rsidRPr="00455366" w:rsidRDefault="00E54CEE"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w:t>
            </w:r>
          </w:p>
          <w:p w14:paraId="1EAFA4AF"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Is the following </w:t>
            </w:r>
            <w:proofErr w:type="gramStart"/>
            <w:r w:rsidRPr="00455366">
              <w:rPr>
                <w:rFonts w:ascii="Arial" w:hAnsi="Arial" w:cs="Arial"/>
                <w:color w:val="3C78A7"/>
                <w:sz w:val="19"/>
                <w:szCs w:val="19"/>
              </w:rPr>
              <w:t>understanding</w:t>
            </w:r>
            <w:proofErr w:type="gramEnd"/>
            <w:r w:rsidRPr="00455366">
              <w:rPr>
                <w:rFonts w:ascii="Arial" w:hAnsi="Arial" w:cs="Arial"/>
                <w:color w:val="3C78A7"/>
                <w:sz w:val="19"/>
                <w:szCs w:val="19"/>
              </w:rPr>
              <w:t xml:space="preserve"> correct?</w:t>
            </w:r>
          </w:p>
          <w:p w14:paraId="5F7F1FD7" w14:textId="77777777" w:rsidR="001046F9" w:rsidRPr="00455366" w:rsidRDefault="001046F9" w:rsidP="001046F9">
            <w:pPr>
              <w:pStyle w:val="NormalWeb"/>
              <w:shd w:val="clear" w:color="auto" w:fill="FFFFFF"/>
              <w:spacing w:before="0" w:beforeAutospacing="0" w:after="0" w:afterAutospacing="0"/>
              <w:ind w:left="1440"/>
              <w:textAlignment w:val="baseline"/>
              <w:rPr>
                <w:rFonts w:ascii="Arial" w:hAnsi="Arial" w:cs="Arial"/>
                <w:color w:val="3C78A7"/>
                <w:sz w:val="19"/>
                <w:szCs w:val="19"/>
              </w:rPr>
            </w:pPr>
            <w:r w:rsidRPr="00455366">
              <w:rPr>
                <w:rFonts w:ascii="Arial" w:hAnsi="Arial" w:cs="Arial"/>
                <w:color w:val="3C78A7"/>
                <w:sz w:val="19"/>
                <w:szCs w:val="19"/>
              </w:rPr>
              <w:t xml:space="preserve">“As soon as one PACKAGING occurrence inside a CONSIGNMENT ITEM has a </w:t>
            </w:r>
            <w:proofErr w:type="spellStart"/>
            <w:r w:rsidRPr="00455366">
              <w:rPr>
                <w:rFonts w:ascii="Arial" w:hAnsi="Arial" w:cs="Arial"/>
                <w:color w:val="3C78A7"/>
                <w:sz w:val="19"/>
                <w:szCs w:val="19"/>
              </w:rPr>
              <w:t>numberOfPackages</w:t>
            </w:r>
            <w:proofErr w:type="spellEnd"/>
            <w:r w:rsidRPr="00455366">
              <w:rPr>
                <w:rFonts w:ascii="Arial" w:hAnsi="Arial" w:cs="Arial"/>
                <w:color w:val="3C78A7"/>
                <w:sz w:val="19"/>
                <w:szCs w:val="19"/>
              </w:rPr>
              <w:t xml:space="preserve"> equal to ‘0’, gross mass shall be ‘0’.</w:t>
            </w:r>
          </w:p>
          <w:p w14:paraId="24CDAB4A" w14:textId="77777777" w:rsidR="001046F9" w:rsidRPr="00455366" w:rsidRDefault="001046F9" w:rsidP="001046F9">
            <w:pPr>
              <w:pStyle w:val="NormalWeb"/>
              <w:shd w:val="clear" w:color="auto" w:fill="FFFFFF"/>
              <w:spacing w:before="0" w:beforeAutospacing="0" w:after="0" w:afterAutospacing="0"/>
              <w:ind w:left="1440"/>
              <w:textAlignment w:val="baseline"/>
              <w:rPr>
                <w:rFonts w:ascii="Arial" w:hAnsi="Arial" w:cs="Arial"/>
                <w:color w:val="3C78A7"/>
                <w:sz w:val="19"/>
                <w:szCs w:val="19"/>
              </w:rPr>
            </w:pPr>
            <w:r w:rsidRPr="00455366">
              <w:rPr>
                <w:rFonts w:ascii="Arial" w:hAnsi="Arial" w:cs="Arial"/>
                <w:color w:val="3C78A7"/>
                <w:sz w:val="19"/>
                <w:szCs w:val="19"/>
              </w:rPr>
              <w:t xml:space="preserve">And thus, the rest of the PACKAGING occurrences inside of this CONSIGNMENT ITEM must have a </w:t>
            </w:r>
            <w:proofErr w:type="spellStart"/>
            <w:r w:rsidRPr="00455366">
              <w:rPr>
                <w:rFonts w:ascii="Arial" w:hAnsi="Arial" w:cs="Arial"/>
                <w:color w:val="3C78A7"/>
                <w:sz w:val="19"/>
                <w:szCs w:val="19"/>
              </w:rPr>
              <w:t>numberOfPackages</w:t>
            </w:r>
            <w:proofErr w:type="spellEnd"/>
            <w:r w:rsidRPr="00455366">
              <w:rPr>
                <w:rFonts w:ascii="Arial" w:hAnsi="Arial" w:cs="Arial"/>
                <w:color w:val="3C78A7"/>
                <w:sz w:val="19"/>
                <w:szCs w:val="19"/>
              </w:rPr>
              <w:t xml:space="preserve"> equal to ‘0’. “</w:t>
            </w:r>
          </w:p>
          <w:p w14:paraId="0130FDBE" w14:textId="16DCAF4F" w:rsidR="001046F9" w:rsidRPr="00455366" w:rsidRDefault="001046F9" w:rsidP="001046F9">
            <w:pPr>
              <w:pStyle w:val="NormalWeb"/>
              <w:shd w:val="clear" w:color="auto" w:fill="FFFFFF"/>
              <w:ind w:left="720"/>
              <w:textAlignment w:val="baseline"/>
              <w:rPr>
                <w:rFonts w:ascii="Arial" w:hAnsi="Arial" w:cs="Arial"/>
                <w:color w:val="3C78A7"/>
                <w:sz w:val="19"/>
                <w:szCs w:val="19"/>
              </w:rPr>
            </w:pPr>
            <w:r w:rsidRPr="00455366">
              <w:rPr>
                <w:rFonts w:ascii="Arial" w:hAnsi="Arial" w:cs="Arial"/>
                <w:color w:val="3C78A7"/>
                <w:sz w:val="19"/>
                <w:szCs w:val="19"/>
              </w:rPr>
              <w:t>+++++++++++++++++++++++++</w:t>
            </w:r>
          </w:p>
          <w:p w14:paraId="1FA70360" w14:textId="213308A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the R0221 could be read as:</w:t>
            </w:r>
          </w:p>
          <w:p w14:paraId="653936A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5EF2175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IF </w:t>
            </w:r>
            <w:r w:rsidRPr="00455366">
              <w:rPr>
                <w:rFonts w:ascii="Arial" w:hAnsi="Arial" w:cs="Arial"/>
                <w:b/>
                <w:bCs/>
                <w:i/>
                <w:iCs/>
                <w:color w:val="3C78A7"/>
                <w:sz w:val="19"/>
                <w:szCs w:val="19"/>
              </w:rPr>
              <w:t>at least one</w:t>
            </w:r>
            <w:r w:rsidRPr="00455366">
              <w:rPr>
                <w:rFonts w:ascii="Arial" w:hAnsi="Arial" w:cs="Arial"/>
                <w:color w:val="3C78A7"/>
                <w:sz w:val="19"/>
                <w:szCs w:val="19"/>
              </w:rPr>
              <w:t xml:space="preserve"> /*/Consignment/HouseConsignment/ConsignmentItem/Packaging/numberOfPackages is EQUAL to ‘0’</w:t>
            </w:r>
          </w:p>
          <w:p w14:paraId="0875E4FC"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2DDE4781"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THEN for </w:t>
            </w:r>
            <w:r w:rsidRPr="00455366">
              <w:rPr>
                <w:rFonts w:ascii="Arial" w:hAnsi="Arial" w:cs="Arial"/>
                <w:b/>
                <w:bCs/>
                <w:i/>
                <w:iCs/>
                <w:color w:val="3C78A7"/>
                <w:sz w:val="19"/>
                <w:szCs w:val="19"/>
              </w:rPr>
              <w:t>THIS</w:t>
            </w:r>
            <w:r w:rsidRPr="00455366">
              <w:rPr>
                <w:rFonts w:ascii="Arial" w:hAnsi="Arial" w:cs="Arial"/>
                <w:color w:val="3C78A7"/>
                <w:sz w:val="19"/>
                <w:szCs w:val="19"/>
              </w:rPr>
              <w:t xml:space="preserve"> CONSIGNMENT ITEM /*/Consignment/HouseConsignment/ConsignmentItem/Commodity/GoodsMeasure/grossMass is EQUAL to ‘0’</w:t>
            </w:r>
          </w:p>
          <w:p w14:paraId="3F376E41" w14:textId="70F87A20"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lastRenderedPageBreak/>
              <w:t xml:space="preserve">               AND for THIS HOUSE CONSIGNMENT at least one other CONSIGNMENT ITEM must exist with</w:t>
            </w:r>
          </w:p>
          <w:p w14:paraId="6CCBF492" w14:textId="44493EB6"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/*/Consignment/HouseConsignment/ConsignmentItem/Commodity/GoodsMeasure/grossMass having a value different from ‘0’</w:t>
            </w:r>
          </w:p>
          <w:p w14:paraId="67726F83"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2C2CD2C7"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ELSE for </w:t>
            </w:r>
            <w:r w:rsidRPr="00455366">
              <w:rPr>
                <w:rFonts w:ascii="Arial" w:hAnsi="Arial" w:cs="Arial"/>
                <w:b/>
                <w:bCs/>
                <w:i/>
                <w:iCs/>
                <w:color w:val="3C78A7"/>
                <w:sz w:val="19"/>
                <w:szCs w:val="19"/>
              </w:rPr>
              <w:t>THIS</w:t>
            </w:r>
            <w:r w:rsidRPr="00455366">
              <w:rPr>
                <w:rFonts w:ascii="Arial" w:hAnsi="Arial" w:cs="Arial"/>
                <w:color w:val="3C78A7"/>
                <w:sz w:val="19"/>
                <w:szCs w:val="19"/>
              </w:rPr>
              <w:t xml:space="preserve"> CONSIGNMENT ITEM</w:t>
            </w:r>
          </w:p>
          <w:p w14:paraId="3F6FD4E6" w14:textId="02FEDA5C"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/*/Consignment/HouseConsignment/ConsignmentItem/Commodity/GoodsMeasure/grossMass must be different from ‘0’.</w:t>
            </w:r>
          </w:p>
          <w:p w14:paraId="09417F3C"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0D27E3E8" w14:textId="060BAEE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At this stage, we consider that this way to read / understand the rule is rather standard and applied like that in DROOLS.</w:t>
            </w:r>
          </w:p>
          <w:p w14:paraId="4E5F016A"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1FAF77E1" w14:textId="080F7269"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17E88A50"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Let’s consider some examples:</w:t>
            </w:r>
          </w:p>
          <w:p w14:paraId="03002018"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36DBFBC8"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b/>
                <w:bCs/>
                <w:i/>
                <w:iCs/>
                <w:color w:val="3C78A7"/>
                <w:sz w:val="19"/>
                <w:szCs w:val="19"/>
                <w:u w:val="single"/>
              </w:rPr>
            </w:pPr>
            <w:r w:rsidRPr="00455366">
              <w:rPr>
                <w:rFonts w:ascii="Arial" w:hAnsi="Arial" w:cs="Arial"/>
                <w:b/>
                <w:bCs/>
                <w:i/>
                <w:iCs/>
                <w:color w:val="3C78A7"/>
                <w:sz w:val="19"/>
                <w:szCs w:val="19"/>
                <w:u w:val="single"/>
              </w:rPr>
              <w:t>Example 1:</w:t>
            </w:r>
          </w:p>
          <w:p w14:paraId="12660A6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102 kg = gross mass of (all packages of Goods Item #1 + all packages of Goods Item #2)</w:t>
            </w:r>
          </w:p>
          <w:p w14:paraId="56483AB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HOUSE CONSIGNMENT #1</w:t>
            </w:r>
          </w:p>
          <w:p w14:paraId="38F3DF47"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b/>
                <w:bCs/>
                <w:color w:val="3C78A7"/>
                <w:sz w:val="19"/>
                <w:szCs w:val="19"/>
              </w:rPr>
            </w:pPr>
            <w:r w:rsidRPr="00455366">
              <w:rPr>
                <w:rFonts w:ascii="Arial" w:hAnsi="Arial" w:cs="Arial"/>
                <w:color w:val="3C78A7"/>
                <w:sz w:val="19"/>
                <w:szCs w:val="19"/>
              </w:rPr>
              <w:t xml:space="preserve">   </w:t>
            </w:r>
            <w:r w:rsidRPr="00455366">
              <w:rPr>
                <w:rFonts w:ascii="Arial" w:hAnsi="Arial" w:cs="Arial"/>
                <w:b/>
                <w:bCs/>
                <w:color w:val="3C78A7"/>
                <w:sz w:val="19"/>
                <w:szCs w:val="19"/>
              </w:rPr>
              <w:t xml:space="preserve">GOODS ITEM #1  </w:t>
            </w:r>
          </w:p>
          <w:p w14:paraId="14FC45A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Gross mass = 102</w:t>
            </w:r>
          </w:p>
          <w:p w14:paraId="3BA70C5E"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Net mass = 50</w:t>
            </w:r>
          </w:p>
          <w:p w14:paraId="12CD2B53"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PACKAGING</w:t>
            </w:r>
          </w:p>
          <w:p w14:paraId="011A5779"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1</w:t>
            </w:r>
          </w:p>
          <w:p w14:paraId="40B2F130"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4H</w:t>
            </w:r>
          </w:p>
          <w:p w14:paraId="23D4FD4D"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10</w:t>
            </w:r>
          </w:p>
          <w:p w14:paraId="3336D65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1-1-Mark1</w:t>
            </w:r>
          </w:p>
          <w:p w14:paraId="1CACBE0B"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2</w:t>
            </w:r>
          </w:p>
          <w:p w14:paraId="6019039E"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2C</w:t>
            </w:r>
          </w:p>
          <w:p w14:paraId="0C61AEC6"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20</w:t>
            </w:r>
          </w:p>
          <w:p w14:paraId="6C8E9F4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1-1-Mark2</w:t>
            </w:r>
          </w:p>
          <w:p w14:paraId="0E2DA508"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w:t>
            </w:r>
          </w:p>
          <w:p w14:paraId="6F9D34A4" w14:textId="39FC02EF"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b/>
                <w:bCs/>
                <w:color w:val="3C78A7"/>
                <w:sz w:val="19"/>
                <w:szCs w:val="19"/>
              </w:rPr>
            </w:pPr>
            <w:r w:rsidRPr="00455366">
              <w:rPr>
                <w:rFonts w:ascii="Arial" w:hAnsi="Arial" w:cs="Arial"/>
                <w:b/>
                <w:bCs/>
                <w:color w:val="3C78A7"/>
                <w:sz w:val="19"/>
                <w:szCs w:val="19"/>
              </w:rPr>
              <w:t xml:space="preserve">   </w:t>
            </w:r>
            <w:r w:rsidR="00E54CEE" w:rsidRPr="00455366">
              <w:rPr>
                <w:rFonts w:ascii="Arial" w:hAnsi="Arial" w:cs="Arial"/>
                <w:b/>
                <w:bCs/>
                <w:color w:val="3C78A7"/>
                <w:sz w:val="19"/>
                <w:szCs w:val="19"/>
              </w:rPr>
              <w:t xml:space="preserve">GOODS ITEM </w:t>
            </w:r>
            <w:r w:rsidRPr="00455366">
              <w:rPr>
                <w:rFonts w:ascii="Arial" w:hAnsi="Arial" w:cs="Arial"/>
                <w:b/>
                <w:bCs/>
                <w:color w:val="3C78A7"/>
                <w:sz w:val="19"/>
                <w:szCs w:val="19"/>
              </w:rPr>
              <w:t>#2</w:t>
            </w:r>
          </w:p>
          <w:p w14:paraId="07727C7B"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Gross mass = 0</w:t>
            </w:r>
          </w:p>
          <w:p w14:paraId="781F9E1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Net mass = 50</w:t>
            </w:r>
          </w:p>
          <w:p w14:paraId="5A02412F"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PACKAGING</w:t>
            </w:r>
          </w:p>
          <w:p w14:paraId="3D175C3F"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1</w:t>
            </w:r>
          </w:p>
          <w:p w14:paraId="18F16CBB"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3A</w:t>
            </w:r>
          </w:p>
          <w:p w14:paraId="6D6AAF00"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0</w:t>
            </w:r>
          </w:p>
          <w:p w14:paraId="17402C26"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1-1-Mark2</w:t>
            </w:r>
          </w:p>
          <w:p w14:paraId="22D0AB40"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w:t>
            </w:r>
          </w:p>
          <w:p w14:paraId="3E66474C"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&gt;&gt;&gt;&gt;&gt;&gt;</w:t>
            </w:r>
            <w:proofErr w:type="gramStart"/>
            <w:r w:rsidRPr="00455366">
              <w:rPr>
                <w:rFonts w:ascii="Arial" w:hAnsi="Arial" w:cs="Arial"/>
                <w:color w:val="3C78A7"/>
                <w:sz w:val="19"/>
                <w:szCs w:val="19"/>
              </w:rPr>
              <w:t>&gt;  The</w:t>
            </w:r>
            <w:proofErr w:type="gramEnd"/>
            <w:r w:rsidRPr="00455366">
              <w:rPr>
                <w:rFonts w:ascii="Arial" w:hAnsi="Arial" w:cs="Arial"/>
                <w:color w:val="3C78A7"/>
                <w:sz w:val="19"/>
                <w:szCs w:val="19"/>
              </w:rPr>
              <w:t xml:space="preserve"> two goods items are packed together, fully.</w:t>
            </w:r>
          </w:p>
          <w:p w14:paraId="05AA55D7"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w:t>
            </w:r>
          </w:p>
          <w:p w14:paraId="45A02D1C"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Example 2:</w:t>
            </w:r>
          </w:p>
          <w:p w14:paraId="75E382B1"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102 kg = gross mass of (all packages of Goods Item #1 + the packages of Goods Item #2 with the mark “1-1-Mark2” [possibly another type of package])</w:t>
            </w:r>
          </w:p>
          <w:p w14:paraId="3419B62A"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596E387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HOUSE CONSIGNMENT #1</w:t>
            </w:r>
          </w:p>
          <w:p w14:paraId="5688F407"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b/>
                <w:bCs/>
                <w:color w:val="3C78A7"/>
                <w:sz w:val="19"/>
                <w:szCs w:val="19"/>
              </w:rPr>
            </w:pPr>
            <w:r w:rsidRPr="00455366">
              <w:rPr>
                <w:rFonts w:ascii="Arial" w:hAnsi="Arial" w:cs="Arial"/>
                <w:color w:val="3C78A7"/>
                <w:sz w:val="19"/>
                <w:szCs w:val="19"/>
              </w:rPr>
              <w:t xml:space="preserve">   </w:t>
            </w:r>
            <w:r w:rsidRPr="00455366">
              <w:rPr>
                <w:rFonts w:ascii="Arial" w:hAnsi="Arial" w:cs="Arial"/>
                <w:b/>
                <w:bCs/>
                <w:color w:val="3C78A7"/>
                <w:sz w:val="19"/>
                <w:szCs w:val="19"/>
              </w:rPr>
              <w:t xml:space="preserve">GOODS ITEM #1  </w:t>
            </w:r>
          </w:p>
          <w:p w14:paraId="1AC38E9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Gross mass = 102</w:t>
            </w:r>
          </w:p>
          <w:p w14:paraId="03E29FF6"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Net mass = 50</w:t>
            </w:r>
          </w:p>
          <w:p w14:paraId="548FDAC3"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PACKAGING</w:t>
            </w:r>
          </w:p>
          <w:p w14:paraId="76F9D923"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1</w:t>
            </w:r>
          </w:p>
          <w:p w14:paraId="6D8FE2AA"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4H</w:t>
            </w:r>
          </w:p>
          <w:p w14:paraId="0BF13652"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10</w:t>
            </w:r>
          </w:p>
          <w:p w14:paraId="6A9DD2FB"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1-1-Mark1</w:t>
            </w:r>
          </w:p>
          <w:p w14:paraId="6648039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2</w:t>
            </w:r>
          </w:p>
          <w:p w14:paraId="60020DF8"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2C</w:t>
            </w:r>
          </w:p>
          <w:p w14:paraId="04CE82CA"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20</w:t>
            </w:r>
          </w:p>
          <w:p w14:paraId="12E088CE"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1-1-Mark2</w:t>
            </w:r>
          </w:p>
          <w:p w14:paraId="03C6C426"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w:t>
            </w:r>
          </w:p>
          <w:p w14:paraId="1DECCC4E" w14:textId="4844F579"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b/>
                <w:bCs/>
                <w:color w:val="3C78A7"/>
                <w:sz w:val="19"/>
                <w:szCs w:val="19"/>
              </w:rPr>
            </w:pPr>
            <w:r w:rsidRPr="00455366">
              <w:rPr>
                <w:rFonts w:ascii="Arial" w:hAnsi="Arial" w:cs="Arial"/>
                <w:color w:val="3C78A7"/>
                <w:sz w:val="19"/>
                <w:szCs w:val="19"/>
              </w:rPr>
              <w:t xml:space="preserve">   </w:t>
            </w:r>
            <w:r w:rsidR="00E54CEE" w:rsidRPr="00455366">
              <w:rPr>
                <w:rFonts w:ascii="Arial" w:hAnsi="Arial" w:cs="Arial"/>
                <w:b/>
                <w:bCs/>
                <w:color w:val="3C78A7"/>
                <w:sz w:val="19"/>
                <w:szCs w:val="19"/>
              </w:rPr>
              <w:t xml:space="preserve">GOODS ITEM </w:t>
            </w:r>
            <w:r w:rsidRPr="00455366">
              <w:rPr>
                <w:rFonts w:ascii="Arial" w:hAnsi="Arial" w:cs="Arial"/>
                <w:b/>
                <w:bCs/>
                <w:color w:val="3C78A7"/>
                <w:sz w:val="19"/>
                <w:szCs w:val="19"/>
              </w:rPr>
              <w:t>#2</w:t>
            </w:r>
          </w:p>
          <w:p w14:paraId="189550FA"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Gross mass = 0</w:t>
            </w:r>
          </w:p>
          <w:p w14:paraId="29A53297"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Net mass = 50</w:t>
            </w:r>
          </w:p>
          <w:p w14:paraId="309FDF87"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lastRenderedPageBreak/>
              <w:t xml:space="preserve">                PACKAGING</w:t>
            </w:r>
          </w:p>
          <w:p w14:paraId="75038E6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2</w:t>
            </w:r>
          </w:p>
          <w:p w14:paraId="0D4E8BCD"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3A</w:t>
            </w:r>
          </w:p>
          <w:p w14:paraId="11A18CC1"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1000</w:t>
            </w:r>
          </w:p>
          <w:p w14:paraId="35575551"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1-1-Mark9</w:t>
            </w:r>
          </w:p>
          <w:p w14:paraId="6BBE8E6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Sequence number = 1</w:t>
            </w:r>
          </w:p>
          <w:p w14:paraId="586E9764"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Type of package = 5L</w:t>
            </w:r>
          </w:p>
          <w:p w14:paraId="52213D5B"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Number of packages = 0</w:t>
            </w:r>
          </w:p>
          <w:p w14:paraId="6A69A4F5" w14:textId="77777777"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 xml:space="preserve">                                Shipping marks = 1-1-Mark2</w:t>
            </w:r>
          </w:p>
          <w:p w14:paraId="43C72843" w14:textId="64AF5278"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p>
          <w:p w14:paraId="22072851" w14:textId="7198A191" w:rsidR="001046F9" w:rsidRPr="00455366" w:rsidRDefault="001046F9" w:rsidP="001046F9">
            <w:pPr>
              <w:pStyle w:val="NormalWeb"/>
              <w:shd w:val="clear" w:color="auto" w:fill="FFFFFF"/>
              <w:spacing w:before="0" w:beforeAutospacing="0" w:after="0" w:afterAutospacing="0"/>
              <w:ind w:left="720"/>
              <w:textAlignment w:val="baseline"/>
              <w:rPr>
                <w:rFonts w:ascii="Arial" w:hAnsi="Arial" w:cs="Arial"/>
                <w:color w:val="3C78A7"/>
                <w:sz w:val="19"/>
                <w:szCs w:val="19"/>
              </w:rPr>
            </w:pPr>
            <w:r w:rsidRPr="00455366">
              <w:rPr>
                <w:rFonts w:ascii="Arial" w:hAnsi="Arial" w:cs="Arial"/>
                <w:color w:val="3C78A7"/>
                <w:sz w:val="19"/>
                <w:szCs w:val="19"/>
              </w:rPr>
              <w:t>&gt;&gt;&gt;&gt;&gt;&gt;</w:t>
            </w:r>
            <w:proofErr w:type="gramStart"/>
            <w:r w:rsidRPr="00455366">
              <w:rPr>
                <w:rFonts w:ascii="Arial" w:hAnsi="Arial" w:cs="Arial"/>
                <w:color w:val="3C78A7"/>
                <w:sz w:val="19"/>
                <w:szCs w:val="19"/>
              </w:rPr>
              <w:t>&gt;  Two</w:t>
            </w:r>
            <w:proofErr w:type="gramEnd"/>
            <w:r w:rsidRPr="00455366">
              <w:rPr>
                <w:rFonts w:ascii="Arial" w:hAnsi="Arial" w:cs="Arial"/>
                <w:color w:val="3C78A7"/>
                <w:sz w:val="19"/>
                <w:szCs w:val="19"/>
              </w:rPr>
              <w:t xml:space="preserve"> goods items are packed together, </w:t>
            </w:r>
            <w:r w:rsidRPr="00455366">
              <w:rPr>
                <w:rFonts w:ascii="Arial" w:hAnsi="Arial" w:cs="Arial"/>
                <w:b/>
                <w:bCs/>
                <w:color w:val="3C78A7"/>
                <w:sz w:val="19"/>
                <w:szCs w:val="19"/>
              </w:rPr>
              <w:t>partially</w:t>
            </w:r>
            <w:r w:rsidRPr="00455366">
              <w:rPr>
                <w:rFonts w:ascii="Arial" w:hAnsi="Arial" w:cs="Arial"/>
                <w:color w:val="3C78A7"/>
                <w:sz w:val="19"/>
                <w:szCs w:val="19"/>
              </w:rPr>
              <w:t>.</w:t>
            </w:r>
          </w:p>
          <w:p w14:paraId="7DFF747B" w14:textId="3992E23E" w:rsidR="001046F9" w:rsidRPr="00455366" w:rsidRDefault="001046F9" w:rsidP="001046F9">
            <w:pPr>
              <w:pStyle w:val="NormalWeb"/>
              <w:shd w:val="clear" w:color="auto" w:fill="FFFFFF"/>
              <w:ind w:left="720"/>
              <w:textAlignment w:val="baseline"/>
              <w:rPr>
                <w:rFonts w:ascii="Arial" w:hAnsi="Arial" w:cs="Arial"/>
                <w:color w:val="3C78A7"/>
                <w:sz w:val="19"/>
                <w:szCs w:val="19"/>
              </w:rPr>
            </w:pPr>
            <w:r w:rsidRPr="00455366">
              <w:rPr>
                <w:rFonts w:ascii="Arial" w:hAnsi="Arial" w:cs="Arial"/>
                <w:color w:val="3C78A7"/>
                <w:sz w:val="19"/>
                <w:szCs w:val="19"/>
              </w:rPr>
              <w:t>+++++++++++++++++++++++++++</w:t>
            </w:r>
          </w:p>
          <w:p w14:paraId="2729AE43" w14:textId="031540F8"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xml:space="preserve">Thu, 20/10/2022 - 08:52 </w:t>
            </w:r>
          </w:p>
          <w:p w14:paraId="050F0AF9" w14:textId="6F5E041E"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p>
          <w:p w14:paraId="2D24A2A3" w14:textId="132959DF"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Hello,</w:t>
            </w:r>
          </w:p>
          <w:p w14:paraId="36E3EEA2" w14:textId="7180192F"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lang w:eastAsia="en-IE"/>
              </w:rPr>
            </w:pPr>
            <w:r w:rsidRPr="00455366">
              <w:rPr>
                <w:rFonts w:ascii="Arial" w:hAnsi="Arial" w:cs="Arial"/>
                <w:i/>
                <w:iCs/>
                <w:color w:val="3C78A7"/>
                <w:sz w:val="19"/>
                <w:szCs w:val="19"/>
              </w:rPr>
              <w:t>here a quick response to your examples:</w:t>
            </w:r>
          </w:p>
          <w:p w14:paraId="61467F3C"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b/>
                <w:bCs/>
                <w:i/>
                <w:iCs/>
                <w:color w:val="3C78A7"/>
                <w:sz w:val="19"/>
                <w:szCs w:val="19"/>
                <w:u w:val="single"/>
              </w:rPr>
            </w:pPr>
            <w:r w:rsidRPr="00455366">
              <w:rPr>
                <w:rFonts w:ascii="Arial" w:hAnsi="Arial" w:cs="Arial"/>
                <w:b/>
                <w:bCs/>
                <w:i/>
                <w:iCs/>
                <w:color w:val="3C78A7"/>
                <w:sz w:val="19"/>
                <w:szCs w:val="19"/>
                <w:u w:val="single"/>
              </w:rPr>
              <w:t>Example 1:</w:t>
            </w:r>
          </w:p>
          <w:p w14:paraId="688C1E73"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Seems to be okay in my opinion, the goods of Goods Item #2 are packed into the packages with the Shipping mark "1-1-Mark2" from Goods Item #1. No problem...</w:t>
            </w:r>
          </w:p>
          <w:p w14:paraId="62791311"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w:t>
            </w:r>
          </w:p>
          <w:p w14:paraId="59DD6597"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b/>
                <w:bCs/>
                <w:i/>
                <w:iCs/>
                <w:color w:val="3C78A7"/>
                <w:sz w:val="19"/>
                <w:szCs w:val="19"/>
                <w:u w:val="single"/>
              </w:rPr>
            </w:pPr>
            <w:r w:rsidRPr="00455366">
              <w:rPr>
                <w:rFonts w:ascii="Arial" w:hAnsi="Arial" w:cs="Arial"/>
                <w:b/>
                <w:bCs/>
                <w:i/>
                <w:iCs/>
                <w:color w:val="3C78A7"/>
                <w:sz w:val="19"/>
                <w:szCs w:val="19"/>
                <w:u w:val="single"/>
              </w:rPr>
              <w:t>Example 2:</w:t>
            </w:r>
          </w:p>
          <w:p w14:paraId="1D8F39B5"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A little bit more complex and difficult, but (in my opinion) not okay...</w:t>
            </w:r>
          </w:p>
          <w:p w14:paraId="1AA5A528"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xml:space="preserve">The </w:t>
            </w:r>
            <w:r w:rsidRPr="00455366">
              <w:rPr>
                <w:rFonts w:ascii="Arial" w:hAnsi="Arial" w:cs="Arial"/>
                <w:b/>
                <w:bCs/>
                <w:i/>
                <w:iCs/>
                <w:color w:val="3C78A7"/>
                <w:sz w:val="19"/>
                <w:szCs w:val="19"/>
              </w:rPr>
              <w:t>Goods Item #1</w:t>
            </w:r>
            <w:r w:rsidRPr="00455366">
              <w:rPr>
                <w:rFonts w:ascii="Arial" w:hAnsi="Arial" w:cs="Arial"/>
                <w:i/>
                <w:iCs/>
                <w:color w:val="3C78A7"/>
                <w:sz w:val="19"/>
                <w:szCs w:val="19"/>
              </w:rPr>
              <w:t xml:space="preserve"> is still okay, one kind of cargo packed in two different types of packages which are both described.</w:t>
            </w:r>
          </w:p>
          <w:p w14:paraId="5FBD9F2F"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xml:space="preserve">The </w:t>
            </w:r>
            <w:r w:rsidRPr="00455366">
              <w:rPr>
                <w:rFonts w:ascii="Arial" w:hAnsi="Arial" w:cs="Arial"/>
                <w:b/>
                <w:bCs/>
                <w:i/>
                <w:iCs/>
                <w:color w:val="3C78A7"/>
                <w:sz w:val="19"/>
                <w:szCs w:val="19"/>
              </w:rPr>
              <w:t>Goods Item #2</w:t>
            </w:r>
            <w:r w:rsidRPr="00455366">
              <w:rPr>
                <w:rFonts w:ascii="Arial" w:hAnsi="Arial" w:cs="Arial"/>
                <w:i/>
                <w:iCs/>
                <w:color w:val="3C78A7"/>
                <w:sz w:val="19"/>
                <w:szCs w:val="19"/>
              </w:rPr>
              <w:t xml:space="preserve"> is now a mixture of a "normal" goods item with own packages and masses (= Seq. number 2: 1000 packages of type 3A with shipping marks "1-1-Mark9") and a second part (= Seq. number 1) with no package and a shipping mark which is leading to Goods Item #1, Seq. number = 2.</w:t>
            </w:r>
          </w:p>
          <w:p w14:paraId="0890BBFF"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w:t>
            </w:r>
          </w:p>
          <w:p w14:paraId="3388EB05"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xml:space="preserve">In my understanding this </w:t>
            </w:r>
            <w:r w:rsidRPr="00455366">
              <w:rPr>
                <w:rFonts w:ascii="Arial" w:hAnsi="Arial" w:cs="Arial"/>
                <w:b/>
                <w:bCs/>
                <w:i/>
                <w:iCs/>
                <w:color w:val="3C78A7"/>
                <w:sz w:val="19"/>
                <w:szCs w:val="19"/>
              </w:rPr>
              <w:t xml:space="preserve">second Goods Item </w:t>
            </w:r>
            <w:proofErr w:type="gramStart"/>
            <w:r w:rsidRPr="00455366">
              <w:rPr>
                <w:rFonts w:ascii="Arial" w:hAnsi="Arial" w:cs="Arial"/>
                <w:b/>
                <w:bCs/>
                <w:i/>
                <w:iCs/>
                <w:color w:val="3C78A7"/>
                <w:sz w:val="19"/>
                <w:szCs w:val="19"/>
              </w:rPr>
              <w:t>has to</w:t>
            </w:r>
            <w:proofErr w:type="gramEnd"/>
            <w:r w:rsidRPr="00455366">
              <w:rPr>
                <w:rFonts w:ascii="Arial" w:hAnsi="Arial" w:cs="Arial"/>
                <w:b/>
                <w:bCs/>
                <w:i/>
                <w:iCs/>
                <w:color w:val="3C78A7"/>
                <w:sz w:val="19"/>
                <w:szCs w:val="19"/>
              </w:rPr>
              <w:t xml:space="preserve"> be split up into two different goods items</w:t>
            </w:r>
            <w:r w:rsidRPr="00455366">
              <w:rPr>
                <w:rFonts w:ascii="Arial" w:hAnsi="Arial" w:cs="Arial"/>
                <w:i/>
                <w:iCs/>
                <w:color w:val="3C78A7"/>
                <w:sz w:val="19"/>
                <w:szCs w:val="19"/>
              </w:rPr>
              <w:t>:</w:t>
            </w:r>
          </w:p>
          <w:p w14:paraId="26AD004D"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Goods Item #2:</w:t>
            </w:r>
          </w:p>
          <w:p w14:paraId="55F14983"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Sequence number = 1</w:t>
            </w:r>
          </w:p>
          <w:p w14:paraId="249E01A1"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Type of package = 3A</w:t>
            </w:r>
          </w:p>
          <w:p w14:paraId="5CB14B90"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Number of packages = 1000</w:t>
            </w:r>
          </w:p>
          <w:p w14:paraId="18ACB77F"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Shipping marks = 1-1-Mark9</w:t>
            </w:r>
          </w:p>
          <w:p w14:paraId="350830FE"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w:t>
            </w:r>
          </w:p>
          <w:p w14:paraId="164C6069"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Goods Item #3 (new):</w:t>
            </w:r>
          </w:p>
          <w:p w14:paraId="0B1B5159"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Sequence number = 1</w:t>
            </w:r>
          </w:p>
          <w:p w14:paraId="320C7576"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Type of package = 5L</w:t>
            </w:r>
          </w:p>
          <w:p w14:paraId="2302F733"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Number of packages = 0</w:t>
            </w:r>
          </w:p>
          <w:p w14:paraId="43D2365F"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Shipping marks = 1-1-Mark2</w:t>
            </w:r>
          </w:p>
          <w:p w14:paraId="727CA1FE" w14:textId="77777777"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 </w:t>
            </w:r>
          </w:p>
          <w:p w14:paraId="325F720E" w14:textId="3DAF246D" w:rsidR="00C459D3" w:rsidRPr="00455366" w:rsidRDefault="00C459D3" w:rsidP="00C459D3">
            <w:pPr>
              <w:pStyle w:val="NormalWeb"/>
              <w:shd w:val="clear" w:color="auto" w:fill="FFFFFF"/>
              <w:spacing w:before="0" w:beforeAutospacing="0" w:after="0" w:afterAutospacing="0"/>
              <w:ind w:left="720"/>
              <w:textAlignment w:val="baseline"/>
              <w:rPr>
                <w:rFonts w:ascii="Arial" w:hAnsi="Arial" w:cs="Arial"/>
                <w:i/>
                <w:iCs/>
                <w:color w:val="3C78A7"/>
                <w:sz w:val="19"/>
                <w:szCs w:val="19"/>
              </w:rPr>
            </w:pPr>
            <w:r w:rsidRPr="00455366">
              <w:rPr>
                <w:rFonts w:ascii="Arial" w:hAnsi="Arial" w:cs="Arial"/>
                <w:i/>
                <w:iCs/>
                <w:color w:val="3C78A7"/>
                <w:sz w:val="19"/>
                <w:szCs w:val="19"/>
              </w:rPr>
              <w:t>If this split-up of Goods Item #2 is done (even if it is the same kind of cargo in these two goods items), it is easier to understand where these two item</w:t>
            </w:r>
            <w:r w:rsidR="00E54CEE" w:rsidRPr="00455366">
              <w:rPr>
                <w:rFonts w:ascii="Arial" w:hAnsi="Arial" w:cs="Arial"/>
                <w:i/>
                <w:iCs/>
                <w:color w:val="3C78A7"/>
                <w:sz w:val="19"/>
                <w:szCs w:val="19"/>
              </w:rPr>
              <w:t>s</w:t>
            </w:r>
            <w:r w:rsidRPr="00455366">
              <w:rPr>
                <w:rFonts w:ascii="Arial" w:hAnsi="Arial" w:cs="Arial"/>
                <w:i/>
                <w:iCs/>
                <w:color w:val="3C78A7"/>
                <w:sz w:val="19"/>
                <w:szCs w:val="19"/>
              </w:rPr>
              <w:t xml:space="preserve"> can be found in case of control...</w:t>
            </w:r>
          </w:p>
          <w:p w14:paraId="554B50FB" w14:textId="77777777" w:rsidR="00C459D3" w:rsidRPr="00090F5C" w:rsidRDefault="00C459D3" w:rsidP="005F213D">
            <w:pPr>
              <w:rPr>
                <w:rFonts w:asciiTheme="minorHAnsi" w:hAnsiTheme="minorHAnsi" w:cstheme="minorHAnsi"/>
                <w:sz w:val="22"/>
                <w:szCs w:val="22"/>
                <w:lang w:val="en-US"/>
              </w:rPr>
            </w:pPr>
          </w:p>
          <w:p w14:paraId="3DCC896C" w14:textId="47921561" w:rsidR="00835490" w:rsidRDefault="00455366" w:rsidP="00EE0A2E">
            <w:pPr>
              <w:rPr>
                <w:rFonts w:asciiTheme="minorHAnsi" w:hAnsiTheme="minorHAnsi" w:cstheme="minorHAnsi"/>
                <w:sz w:val="22"/>
                <w:szCs w:val="22"/>
                <w:lang w:val="en-IE"/>
              </w:rPr>
            </w:pPr>
            <w:r>
              <w:rPr>
                <w:rFonts w:asciiTheme="minorHAnsi" w:hAnsiTheme="minorHAnsi" w:cstheme="minorHAnsi"/>
                <w:b/>
                <w:bCs/>
                <w:sz w:val="22"/>
                <w:szCs w:val="22"/>
                <w:u w:val="single"/>
                <w:lang w:val="en-IE"/>
              </w:rPr>
              <w:t>R0364</w:t>
            </w:r>
            <w:r w:rsidR="00090F5C" w:rsidRPr="00090F5C">
              <w:rPr>
                <w:rFonts w:asciiTheme="minorHAnsi" w:hAnsiTheme="minorHAnsi" w:cstheme="minorHAnsi"/>
                <w:sz w:val="22"/>
                <w:szCs w:val="22"/>
                <w:lang w:val="en-IE"/>
              </w:rPr>
              <w:t xml:space="preserve"> </w:t>
            </w:r>
            <w:r w:rsidR="00E54CEE">
              <w:rPr>
                <w:rFonts w:asciiTheme="minorHAnsi" w:hAnsiTheme="minorHAnsi" w:cstheme="minorHAnsi"/>
                <w:sz w:val="22"/>
                <w:szCs w:val="22"/>
                <w:lang w:val="en-IE"/>
              </w:rPr>
              <w:t xml:space="preserve">should be clarified </w:t>
            </w:r>
            <w:r>
              <w:rPr>
                <w:rFonts w:asciiTheme="minorHAnsi" w:hAnsiTheme="minorHAnsi" w:cstheme="minorHAnsi"/>
                <w:sz w:val="22"/>
                <w:szCs w:val="22"/>
                <w:lang w:val="en-IE"/>
              </w:rPr>
              <w:t xml:space="preserve">to avoid that </w:t>
            </w:r>
            <w:r w:rsidR="00E54CEE">
              <w:rPr>
                <w:rFonts w:asciiTheme="minorHAnsi" w:hAnsiTheme="minorHAnsi" w:cstheme="minorHAnsi"/>
                <w:sz w:val="22"/>
                <w:szCs w:val="22"/>
                <w:lang w:val="en-IE"/>
              </w:rPr>
              <w:t xml:space="preserve">goods </w:t>
            </w:r>
            <w:r>
              <w:rPr>
                <w:rFonts w:asciiTheme="minorHAnsi" w:hAnsiTheme="minorHAnsi" w:cstheme="minorHAnsi"/>
                <w:sz w:val="22"/>
                <w:szCs w:val="22"/>
                <w:lang w:val="en-IE"/>
              </w:rPr>
              <w:t xml:space="preserve">are </w:t>
            </w:r>
            <w:r w:rsidR="00E54CEE">
              <w:rPr>
                <w:rFonts w:asciiTheme="minorHAnsi" w:hAnsiTheme="minorHAnsi" w:cstheme="minorHAnsi"/>
                <w:sz w:val="22"/>
                <w:szCs w:val="22"/>
                <w:lang w:val="en-IE"/>
              </w:rPr>
              <w:t>partially packed together (as illustrated above)</w:t>
            </w:r>
            <w:r w:rsidR="00090F5C" w:rsidRPr="00090F5C">
              <w:rPr>
                <w:rFonts w:asciiTheme="minorHAnsi" w:hAnsiTheme="minorHAnsi" w:cstheme="minorHAnsi"/>
                <w:sz w:val="22"/>
                <w:szCs w:val="22"/>
                <w:lang w:val="en-IE"/>
              </w:rPr>
              <w:t>.</w:t>
            </w:r>
          </w:p>
          <w:p w14:paraId="4B4F46AC" w14:textId="77777777" w:rsidR="00E54CEE" w:rsidRDefault="00E54CEE" w:rsidP="00EE0A2E">
            <w:pPr>
              <w:rPr>
                <w:rFonts w:asciiTheme="minorHAnsi" w:hAnsiTheme="minorHAnsi" w:cstheme="minorHAnsi"/>
                <w:sz w:val="22"/>
                <w:szCs w:val="22"/>
                <w:lang w:val="en-IE"/>
              </w:rPr>
            </w:pPr>
          </w:p>
          <w:p w14:paraId="3A24CDBB" w14:textId="77777777" w:rsidR="00E54CEE" w:rsidRDefault="00E54CEE" w:rsidP="00EE0A2E">
            <w:pPr>
              <w:rPr>
                <w:rFonts w:asciiTheme="minorHAnsi" w:hAnsiTheme="minorHAnsi" w:cstheme="minorHAnsi"/>
                <w:sz w:val="22"/>
                <w:szCs w:val="22"/>
                <w:lang w:val="en-IE"/>
              </w:rPr>
            </w:pPr>
            <w:r>
              <w:rPr>
                <w:rFonts w:asciiTheme="minorHAnsi" w:hAnsiTheme="minorHAnsi" w:cstheme="minorHAnsi"/>
                <w:sz w:val="22"/>
                <w:szCs w:val="22"/>
                <w:lang w:val="en-IE"/>
              </w:rPr>
              <w:t xml:space="preserve">This correction also aims to implement a logic </w:t>
            </w:r>
            <w:proofErr w:type="gramStart"/>
            <w:r>
              <w:rPr>
                <w:rFonts w:asciiTheme="minorHAnsi" w:hAnsiTheme="minorHAnsi" w:cstheme="minorHAnsi"/>
                <w:sz w:val="22"/>
                <w:szCs w:val="22"/>
                <w:lang w:val="en-IE"/>
              </w:rPr>
              <w:t>similar to</w:t>
            </w:r>
            <w:proofErr w:type="gramEnd"/>
            <w:r>
              <w:rPr>
                <w:rFonts w:asciiTheme="minorHAnsi" w:hAnsiTheme="minorHAnsi" w:cstheme="minorHAnsi"/>
                <w:sz w:val="22"/>
                <w:szCs w:val="22"/>
                <w:lang w:val="en-IE"/>
              </w:rPr>
              <w:t xml:space="preserve"> AES.</w:t>
            </w:r>
          </w:p>
          <w:p w14:paraId="6898C77F" w14:textId="4A4AFEFB" w:rsidR="00455366" w:rsidRPr="008009B0" w:rsidRDefault="00455366" w:rsidP="00EE0A2E">
            <w:pPr>
              <w:rPr>
                <w:rFonts w:asciiTheme="minorHAnsi" w:hAnsiTheme="minorHAnsi" w:cstheme="minorHAnsi"/>
                <w:sz w:val="22"/>
                <w:szCs w:val="22"/>
                <w:lang w:val="en-IE"/>
              </w:rPr>
            </w:pPr>
          </w:p>
        </w:tc>
      </w:tr>
    </w:tbl>
    <w:p w14:paraId="02B9B736" w14:textId="52238239" w:rsidR="00FC3974" w:rsidRDefault="00FC3974">
      <w:pPr>
        <w:rPr>
          <w:rFonts w:asciiTheme="minorHAnsi" w:hAnsiTheme="minorHAnsi" w:cstheme="minorHAnsi"/>
          <w:b/>
          <w:bCs/>
          <w:sz w:val="28"/>
          <w:szCs w:val="28"/>
        </w:rPr>
      </w:pPr>
    </w:p>
    <w:p w14:paraId="3747B27A" w14:textId="5496D021" w:rsidR="0037115D" w:rsidRDefault="0037115D">
      <w:pPr>
        <w:rPr>
          <w:rFonts w:asciiTheme="minorHAnsi" w:hAnsiTheme="minorHAnsi" w:cstheme="minorHAnsi"/>
          <w:b/>
          <w:bCs/>
          <w:sz w:val="28"/>
          <w:szCs w:val="28"/>
        </w:rPr>
      </w:pPr>
    </w:p>
    <w:p w14:paraId="38BB6BB6" w14:textId="77777777" w:rsidR="0037115D" w:rsidRDefault="0037115D">
      <w:pPr>
        <w:rPr>
          <w:rFonts w:asciiTheme="minorHAnsi" w:hAnsiTheme="minorHAnsi" w:cstheme="minorHAnsi"/>
          <w:b/>
          <w:bCs/>
          <w:sz w:val="28"/>
          <w:szCs w:val="28"/>
        </w:rPr>
      </w:pPr>
    </w:p>
    <w:p w14:paraId="7FDA2243" w14:textId="6E614FA2" w:rsidR="00455366" w:rsidRDefault="00455366">
      <w:pPr>
        <w:rPr>
          <w:rFonts w:asciiTheme="minorHAnsi" w:hAnsiTheme="minorHAnsi" w:cstheme="minorHAnsi"/>
          <w:b/>
          <w:bCs/>
          <w:sz w:val="28"/>
          <w:szCs w:val="28"/>
        </w:rPr>
      </w:pPr>
    </w:p>
    <w:p w14:paraId="2638FE40" w14:textId="01270346" w:rsidR="00455366" w:rsidRDefault="00455366">
      <w:pPr>
        <w:rPr>
          <w:rFonts w:asciiTheme="minorHAnsi" w:hAnsiTheme="minorHAnsi" w:cstheme="minorHAnsi"/>
          <w:b/>
          <w:bCs/>
          <w:sz w:val="28"/>
          <w:szCs w:val="28"/>
        </w:rPr>
      </w:pPr>
    </w:p>
    <w:p w14:paraId="50B542BC" w14:textId="4C43115A" w:rsidR="00455366" w:rsidRDefault="00455366">
      <w:pPr>
        <w:rPr>
          <w:rFonts w:asciiTheme="minorHAnsi" w:hAnsiTheme="minorHAnsi" w:cstheme="minorHAnsi"/>
          <w:b/>
          <w:bCs/>
          <w:sz w:val="28"/>
          <w:szCs w:val="28"/>
        </w:rPr>
      </w:pPr>
    </w:p>
    <w:p w14:paraId="43FD97EA" w14:textId="77777777" w:rsidR="00455366" w:rsidRPr="008009B0" w:rsidRDefault="00455366">
      <w:pPr>
        <w:rPr>
          <w:rFonts w:asciiTheme="minorHAnsi" w:hAnsiTheme="minorHAnsi" w:cstheme="minorHAnsi"/>
          <w:b/>
          <w:bCs/>
          <w:sz w:val="28"/>
          <w:szCs w:val="28"/>
        </w:rPr>
      </w:pPr>
    </w:p>
    <w:p w14:paraId="5B8D2242" w14:textId="77777777" w:rsidR="008E7767" w:rsidRPr="008009B0" w:rsidRDefault="008E7767" w:rsidP="008E7767">
      <w:pPr>
        <w:rPr>
          <w:rFonts w:asciiTheme="minorHAnsi" w:hAnsiTheme="minorHAnsi" w:cstheme="minorHAnsi"/>
          <w:b/>
          <w:bCs/>
          <w:sz w:val="28"/>
          <w:szCs w:val="28"/>
        </w:rPr>
      </w:pPr>
      <w:bookmarkStart w:id="3" w:name="_Hlk90467496"/>
      <w:r w:rsidRPr="008009B0">
        <w:rPr>
          <w:rFonts w:asciiTheme="minorHAnsi" w:hAnsiTheme="minorHAnsi" w:cstheme="minorHAnsi"/>
          <w:b/>
          <w:bCs/>
          <w:sz w:val="28"/>
          <w:szCs w:val="28"/>
        </w:rPr>
        <w:lastRenderedPageBreak/>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8009B0" w14:paraId="36098742" w14:textId="77777777" w:rsidTr="40280004">
        <w:tc>
          <w:tcPr>
            <w:tcW w:w="10176" w:type="dxa"/>
          </w:tcPr>
          <w:p w14:paraId="44FBECD5" w14:textId="5EC51C79" w:rsidR="004D4688" w:rsidRDefault="00EB1960" w:rsidP="00D32088">
            <w:pPr>
              <w:rPr>
                <w:rFonts w:asciiTheme="minorHAnsi" w:hAnsiTheme="minorHAnsi" w:cstheme="minorHAnsi"/>
                <w:sz w:val="22"/>
                <w:szCs w:val="22"/>
              </w:rPr>
            </w:pPr>
            <w:bookmarkStart w:id="4" w:name="_Hlk73455602"/>
            <w:bookmarkStart w:id="5" w:name="_Hlk78541056"/>
            <w:bookmarkEnd w:id="3"/>
            <w:r>
              <w:rPr>
                <w:rFonts w:asciiTheme="minorHAnsi" w:hAnsiTheme="minorHAnsi" w:cstheme="minorHAnsi"/>
                <w:bCs/>
                <w:sz w:val="22"/>
                <w:szCs w:val="22"/>
              </w:rPr>
              <w:t>The</w:t>
            </w:r>
            <w:r w:rsidR="00B62CAC" w:rsidRPr="00AD5541">
              <w:rPr>
                <w:rFonts w:asciiTheme="minorHAnsi" w:hAnsiTheme="minorHAnsi" w:cstheme="minorHAnsi"/>
                <w:b/>
                <w:sz w:val="22"/>
                <w:szCs w:val="22"/>
              </w:rPr>
              <w:t xml:space="preserve"> </w:t>
            </w:r>
            <w:r w:rsidR="00B62CAC" w:rsidRPr="008009B0">
              <w:rPr>
                <w:rFonts w:asciiTheme="minorHAnsi" w:hAnsiTheme="minorHAnsi" w:cstheme="minorHAnsi"/>
                <w:b/>
                <w:sz w:val="22"/>
                <w:szCs w:val="22"/>
              </w:rPr>
              <w:t>DDNTA-5.15.0</w:t>
            </w:r>
            <w:r w:rsidR="00E30DDE">
              <w:rPr>
                <w:rFonts w:asciiTheme="minorHAnsi" w:hAnsiTheme="minorHAnsi" w:cstheme="minorHAnsi"/>
                <w:b/>
                <w:sz w:val="22"/>
                <w:szCs w:val="22"/>
              </w:rPr>
              <w:t>-v1.00</w:t>
            </w:r>
            <w:r w:rsidR="00B62CAC" w:rsidRPr="008009B0">
              <w:rPr>
                <w:rFonts w:asciiTheme="minorHAnsi" w:hAnsiTheme="minorHAnsi" w:cstheme="minorHAnsi"/>
                <w:b/>
                <w:sz w:val="22"/>
                <w:szCs w:val="22"/>
              </w:rPr>
              <w:t xml:space="preserve"> and the CSE-v51.8.0</w:t>
            </w:r>
            <w:r w:rsidR="00B62CAC" w:rsidRPr="008009B0">
              <w:rPr>
                <w:rFonts w:asciiTheme="minorHAnsi" w:hAnsiTheme="minorHAnsi" w:cstheme="minorHAnsi"/>
                <w:sz w:val="22"/>
                <w:szCs w:val="22"/>
                <w:lang w:val="en-IE"/>
              </w:rPr>
              <w:t xml:space="preserve"> </w:t>
            </w:r>
            <w:r w:rsidRPr="00EB1960">
              <w:rPr>
                <w:rFonts w:asciiTheme="minorHAnsi" w:hAnsiTheme="minorHAnsi" w:cstheme="minorHAnsi"/>
                <w:sz w:val="22"/>
                <w:szCs w:val="22"/>
              </w:rPr>
              <w:t>shall be corrected as illustrated below</w:t>
            </w:r>
            <w:r w:rsidR="00B62CAC" w:rsidRPr="008009B0">
              <w:rPr>
                <w:rFonts w:asciiTheme="minorHAnsi" w:hAnsiTheme="minorHAnsi" w:cstheme="minorHAnsi"/>
                <w:sz w:val="22"/>
                <w:szCs w:val="22"/>
              </w:rPr>
              <w:t xml:space="preserve"> (addition of </w:t>
            </w:r>
            <w:r w:rsidR="00B62CAC" w:rsidRPr="008009B0">
              <w:rPr>
                <w:rFonts w:asciiTheme="minorHAnsi" w:hAnsiTheme="minorHAnsi" w:cstheme="minorHAnsi"/>
                <w:b/>
                <w:sz w:val="22"/>
                <w:szCs w:val="22"/>
                <w:highlight w:val="yellow"/>
              </w:rPr>
              <w:t>text highlighted in yellow</w:t>
            </w:r>
            <w:r w:rsidR="00B62CAC" w:rsidRPr="008009B0">
              <w:rPr>
                <w:rFonts w:asciiTheme="minorHAnsi" w:hAnsiTheme="minorHAnsi" w:cstheme="minorHAnsi"/>
                <w:sz w:val="22"/>
                <w:szCs w:val="22"/>
              </w:rPr>
              <w:t xml:space="preserve"> – removal of </w:t>
            </w:r>
            <w:r w:rsidR="00B62CAC" w:rsidRPr="008009B0">
              <w:rPr>
                <w:rFonts w:asciiTheme="minorHAnsi" w:hAnsiTheme="minorHAnsi" w:cstheme="minorHAnsi"/>
                <w:strike/>
                <w:color w:val="FF0000"/>
                <w:sz w:val="22"/>
                <w:szCs w:val="22"/>
              </w:rPr>
              <w:t>text with strikethrough</w:t>
            </w:r>
            <w:r w:rsidR="00B62CAC" w:rsidRPr="008009B0">
              <w:rPr>
                <w:rFonts w:asciiTheme="minorHAnsi" w:hAnsiTheme="minorHAnsi" w:cstheme="minorHAnsi"/>
                <w:sz w:val="22"/>
                <w:szCs w:val="22"/>
              </w:rPr>
              <w:t>)</w:t>
            </w:r>
            <w:r>
              <w:rPr>
                <w:rFonts w:asciiTheme="minorHAnsi" w:hAnsiTheme="minorHAnsi" w:cstheme="minorHAnsi"/>
                <w:sz w:val="22"/>
                <w:szCs w:val="22"/>
              </w:rPr>
              <w:t>:</w:t>
            </w:r>
          </w:p>
          <w:p w14:paraId="6E76210C" w14:textId="49C34255" w:rsidR="00E30DDE" w:rsidRDefault="00E30DDE" w:rsidP="00D32088">
            <w:pPr>
              <w:rPr>
                <w:rFonts w:asciiTheme="minorHAnsi" w:hAnsiTheme="minorHAnsi" w:cstheme="minorHAnsi"/>
                <w:sz w:val="22"/>
                <w:szCs w:val="22"/>
              </w:rPr>
            </w:pPr>
          </w:p>
          <w:p w14:paraId="62D487BA" w14:textId="0E67C40A" w:rsidR="00EB5CAE" w:rsidRDefault="00EB5CAE" w:rsidP="00D32088">
            <w:pPr>
              <w:rPr>
                <w:rFonts w:asciiTheme="minorHAnsi" w:hAnsiTheme="minorHAnsi" w:cstheme="minorHAnsi"/>
                <w:sz w:val="22"/>
                <w:szCs w:val="22"/>
              </w:rPr>
            </w:pPr>
          </w:p>
          <w:p w14:paraId="6850E388" w14:textId="4563232B" w:rsidR="00EB5CAE" w:rsidRDefault="00EB5CAE" w:rsidP="00EB5CAE">
            <w:pPr>
              <w:rPr>
                <w:rFonts w:asciiTheme="minorHAnsi" w:hAnsiTheme="minorHAnsi" w:cstheme="minorHAnsi"/>
                <w:sz w:val="22"/>
                <w:szCs w:val="22"/>
                <w:lang w:val="en-US"/>
              </w:rPr>
            </w:pPr>
            <w:r>
              <w:rPr>
                <w:rFonts w:asciiTheme="minorHAnsi" w:hAnsiTheme="minorHAnsi" w:cstheme="minorHAnsi"/>
                <w:sz w:val="22"/>
                <w:szCs w:val="22"/>
                <w:lang w:val="en-US"/>
              </w:rPr>
              <w:t xml:space="preserve">In the messages </w:t>
            </w:r>
            <w:r w:rsidRPr="00EB5CAE">
              <w:rPr>
                <w:rFonts w:asciiTheme="minorHAnsi" w:hAnsiTheme="minorHAnsi" w:cstheme="minorHAnsi"/>
                <w:sz w:val="22"/>
                <w:szCs w:val="22"/>
                <w:lang w:val="en-US"/>
              </w:rPr>
              <w:t>CC013C, CC015C, CC029C</w:t>
            </w:r>
            <w:r w:rsidR="003F2E17">
              <w:rPr>
                <w:rFonts w:asciiTheme="minorHAnsi" w:hAnsiTheme="minorHAnsi" w:cstheme="minorHAnsi"/>
                <w:sz w:val="22"/>
                <w:szCs w:val="22"/>
                <w:lang w:val="en-US"/>
              </w:rPr>
              <w:t xml:space="preserve"> </w:t>
            </w:r>
            <w:r w:rsidR="003F2E17" w:rsidRPr="003F2E17">
              <w:rPr>
                <w:rFonts w:asciiTheme="minorHAnsi" w:hAnsiTheme="minorHAnsi" w:cstheme="minorHAnsi"/>
                <w:b/>
                <w:bCs/>
                <w:color w:val="FFFFFF" w:themeColor="background1"/>
                <w:sz w:val="22"/>
                <w:szCs w:val="22"/>
                <w:highlight w:val="magenta"/>
                <w:lang w:val="en-US"/>
                <w:rPrChange w:id="6" w:author="DESCHUYTENEER Tanguy (TAXUD-EXT)" w:date="2023-03-10T14:10:00Z">
                  <w:rPr>
                    <w:rFonts w:asciiTheme="minorHAnsi" w:hAnsiTheme="minorHAnsi" w:cstheme="minorHAnsi"/>
                    <w:color w:val="FFFFFF" w:themeColor="background1"/>
                    <w:sz w:val="22"/>
                    <w:szCs w:val="22"/>
                    <w:highlight w:val="magenta"/>
                    <w:lang w:val="en-US"/>
                  </w:rPr>
                </w:rPrChange>
              </w:rPr>
              <w:t>and CC043C</w:t>
            </w:r>
            <w:r>
              <w:rPr>
                <w:rFonts w:asciiTheme="minorHAnsi" w:hAnsiTheme="minorHAnsi" w:cstheme="minorHAnsi"/>
                <w:sz w:val="22"/>
                <w:szCs w:val="22"/>
                <w:lang w:val="en-US"/>
              </w:rPr>
              <w:t>, the rules R0220 and R0219 will be added.</w:t>
            </w:r>
          </w:p>
          <w:p w14:paraId="6DB388A2" w14:textId="57528DB3" w:rsidR="00EB5CAE" w:rsidRPr="00EB5CAE" w:rsidRDefault="00EB5CAE" w:rsidP="00EB5CAE">
            <w:pPr>
              <w:rPr>
                <w:rFonts w:asciiTheme="minorHAnsi" w:hAnsiTheme="minorHAnsi" w:cstheme="minorHAnsi"/>
                <w:sz w:val="22"/>
                <w:szCs w:val="22"/>
                <w:lang w:val="en-US"/>
              </w:rPr>
            </w:pPr>
            <w:r>
              <w:rPr>
                <w:rFonts w:asciiTheme="minorHAnsi" w:hAnsiTheme="minorHAnsi" w:cstheme="minorHAnsi"/>
                <w:sz w:val="22"/>
                <w:szCs w:val="22"/>
                <w:lang w:val="en-US"/>
              </w:rPr>
              <w:t xml:space="preserve">In the messages </w:t>
            </w:r>
            <w:r w:rsidR="003F2E17" w:rsidRPr="003F2E17">
              <w:rPr>
                <w:rFonts w:asciiTheme="minorHAnsi" w:hAnsiTheme="minorHAnsi" w:cstheme="minorHAnsi"/>
                <w:b/>
                <w:bCs/>
                <w:color w:val="FFFFFF" w:themeColor="background1"/>
                <w:sz w:val="22"/>
                <w:szCs w:val="22"/>
                <w:highlight w:val="magenta"/>
                <w:lang w:val="en-US"/>
                <w:rPrChange w:id="7" w:author="DESCHUYTENEER Tanguy (TAXUD-EXT)" w:date="2023-03-10T14:10:00Z">
                  <w:rPr>
                    <w:rFonts w:asciiTheme="minorHAnsi" w:hAnsiTheme="minorHAnsi" w:cstheme="minorHAnsi"/>
                    <w:color w:val="FFFFFF" w:themeColor="background1"/>
                    <w:sz w:val="22"/>
                    <w:szCs w:val="22"/>
                    <w:highlight w:val="magenta"/>
                    <w:lang w:val="en-US"/>
                  </w:rPr>
                </w:rPrChange>
              </w:rPr>
              <w:t>CC013C, CC015C,</w:t>
            </w:r>
            <w:r w:rsidR="003F2E17">
              <w:rPr>
                <w:rFonts w:asciiTheme="minorHAnsi" w:hAnsiTheme="minorHAnsi" w:cstheme="minorHAnsi"/>
                <w:sz w:val="22"/>
                <w:szCs w:val="22"/>
                <w:lang w:val="en-US"/>
              </w:rPr>
              <w:t xml:space="preserve"> </w:t>
            </w:r>
            <w:r w:rsidRPr="00EB5CAE">
              <w:rPr>
                <w:rFonts w:asciiTheme="minorHAnsi" w:hAnsiTheme="minorHAnsi" w:cstheme="minorHAnsi"/>
                <w:sz w:val="22"/>
                <w:szCs w:val="22"/>
                <w:lang w:val="en-US"/>
              </w:rPr>
              <w:t>CD001C, CD003C, CD012C, CD038C, CD050C, CD115C, CD160C, CD165C</w:t>
            </w:r>
            <w:r>
              <w:rPr>
                <w:rFonts w:asciiTheme="minorHAnsi" w:hAnsiTheme="minorHAnsi" w:cstheme="minorHAnsi"/>
                <w:sz w:val="22"/>
                <w:szCs w:val="22"/>
                <w:lang w:val="en-US"/>
              </w:rPr>
              <w:t xml:space="preserve"> the two rules and the BRTs will be also added as illustrated below:</w:t>
            </w:r>
          </w:p>
          <w:p w14:paraId="3DD86277" w14:textId="12E53728" w:rsidR="00EB5CAE" w:rsidRDefault="00EB5CAE" w:rsidP="00D32088">
            <w:pPr>
              <w:rPr>
                <w:rFonts w:asciiTheme="minorHAnsi" w:hAnsiTheme="minorHAnsi" w:cstheme="minorHAnsi"/>
                <w:sz w:val="22"/>
                <w:szCs w:val="22"/>
              </w:rPr>
            </w:pPr>
          </w:p>
          <w:p w14:paraId="7E81C162" w14:textId="01F25F34" w:rsidR="00EB5CAE" w:rsidRDefault="00EB5CAE" w:rsidP="00D32088">
            <w:pPr>
              <w:rPr>
                <w:rFonts w:asciiTheme="minorHAnsi" w:hAnsiTheme="minorHAnsi" w:cstheme="minorHAnsi"/>
                <w:sz w:val="22"/>
                <w:szCs w:val="22"/>
              </w:rPr>
            </w:pPr>
            <w:r>
              <w:rPr>
                <w:rFonts w:asciiTheme="minorHAnsi" w:hAnsiTheme="minorHAnsi" w:cstheme="minorHAnsi"/>
                <w:sz w:val="22"/>
                <w:szCs w:val="22"/>
              </w:rPr>
              <w:t xml:space="preserve">Extract from </w:t>
            </w:r>
            <w:r w:rsidRPr="00EB5CAE">
              <w:rPr>
                <w:rFonts w:asciiTheme="minorHAnsi" w:hAnsiTheme="minorHAnsi" w:cstheme="minorHAnsi"/>
                <w:b/>
                <w:bCs/>
                <w:sz w:val="22"/>
                <w:szCs w:val="22"/>
              </w:rPr>
              <w:t>CD001C</w:t>
            </w:r>
            <w:r>
              <w:rPr>
                <w:rFonts w:asciiTheme="minorHAnsi" w:hAnsiTheme="minorHAnsi" w:cstheme="minorHAnsi"/>
                <w:sz w:val="22"/>
                <w:szCs w:val="22"/>
              </w:rPr>
              <w:t xml:space="preserve"> for illustration:</w:t>
            </w:r>
          </w:p>
          <w:p w14:paraId="0472D9FF" w14:textId="732B01E4" w:rsidR="00B86D3D" w:rsidRDefault="00B86D3D" w:rsidP="00455366">
            <w:pPr>
              <w:ind w:left="316"/>
              <w:rPr>
                <w:rFonts w:asciiTheme="minorHAnsi" w:hAnsiTheme="minorHAnsi" w:cstheme="minorHAnsi"/>
                <w:sz w:val="22"/>
                <w:szCs w:val="22"/>
              </w:rPr>
            </w:pPr>
            <w:r>
              <w:rPr>
                <w:rFonts w:asciiTheme="minorHAnsi" w:hAnsiTheme="minorHAnsi" w:cstheme="minorHAnsi"/>
                <w:sz w:val="22"/>
                <w:szCs w:val="22"/>
              </w:rPr>
              <w:t>(…)</w:t>
            </w:r>
          </w:p>
          <w:p w14:paraId="329B31C4" w14:textId="654DDA83" w:rsidR="00B86D3D" w:rsidRDefault="00B86D3D" w:rsidP="00455366">
            <w:pPr>
              <w:ind w:left="316"/>
              <w:rPr>
                <w:rFonts w:asciiTheme="minorHAnsi" w:hAnsiTheme="minorHAnsi" w:cstheme="minorHAnsi"/>
                <w:sz w:val="22"/>
                <w:szCs w:val="22"/>
              </w:rPr>
            </w:pPr>
            <w:r w:rsidRPr="00B86D3D">
              <w:rPr>
                <w:rFonts w:asciiTheme="minorHAnsi" w:hAnsiTheme="minorHAnsi" w:cstheme="minorHAnsi"/>
                <w:sz w:val="22"/>
                <w:szCs w:val="22"/>
              </w:rPr>
              <w:t>---------CONSIGNMENT ITEM</w:t>
            </w:r>
            <w:r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Pr="00B86D3D">
              <w:rPr>
                <w:rFonts w:asciiTheme="minorHAnsi" w:hAnsiTheme="minorHAnsi" w:cstheme="minorHAnsi"/>
                <w:sz w:val="22"/>
                <w:szCs w:val="22"/>
              </w:rPr>
              <w:t>999x</w:t>
            </w:r>
            <w:r w:rsidRPr="00B86D3D">
              <w:rPr>
                <w:rFonts w:asciiTheme="minorHAnsi" w:hAnsiTheme="minorHAnsi" w:cstheme="minorHAnsi"/>
                <w:sz w:val="22"/>
                <w:szCs w:val="22"/>
              </w:rPr>
              <w:tab/>
              <w:t>R</w:t>
            </w:r>
            <w:r w:rsidRPr="00B86D3D">
              <w:rPr>
                <w:rFonts w:asciiTheme="minorHAnsi" w:hAnsiTheme="minorHAnsi" w:cstheme="minorHAnsi"/>
                <w:sz w:val="22"/>
                <w:szCs w:val="22"/>
              </w:rPr>
              <w:tab/>
            </w:r>
            <w:r w:rsidRPr="00B86D3D">
              <w:rPr>
                <w:rFonts w:asciiTheme="minorHAnsi" w:hAnsiTheme="minorHAnsi" w:cstheme="minorHAnsi"/>
                <w:sz w:val="22"/>
                <w:szCs w:val="22"/>
              </w:rPr>
              <w:tab/>
            </w:r>
          </w:p>
          <w:p w14:paraId="4415F707" w14:textId="43711C0C" w:rsidR="00B86D3D" w:rsidRPr="00B86D3D" w:rsidRDefault="00B86D3D" w:rsidP="00455366">
            <w:pPr>
              <w:ind w:left="316"/>
              <w:rPr>
                <w:rFonts w:asciiTheme="minorHAnsi" w:hAnsiTheme="minorHAnsi" w:cstheme="minorHAnsi"/>
                <w:sz w:val="22"/>
                <w:szCs w:val="22"/>
              </w:rPr>
            </w:pPr>
            <w:r w:rsidRPr="00B86D3D">
              <w:rPr>
                <w:rFonts w:asciiTheme="minorHAnsi" w:hAnsiTheme="minorHAnsi" w:cstheme="minorHAnsi"/>
                <w:sz w:val="22"/>
                <w:szCs w:val="22"/>
              </w:rPr>
              <w:t>---------</w:t>
            </w:r>
            <w:r>
              <w:rPr>
                <w:rFonts w:asciiTheme="minorHAnsi" w:hAnsiTheme="minorHAnsi" w:cstheme="minorHAnsi"/>
                <w:sz w:val="22"/>
                <w:szCs w:val="22"/>
              </w:rPr>
              <w:t>---</w:t>
            </w:r>
            <w:r w:rsidRPr="00B86D3D">
              <w:rPr>
                <w:rFonts w:asciiTheme="minorHAnsi" w:hAnsiTheme="minorHAnsi" w:cstheme="minorHAnsi"/>
                <w:sz w:val="22"/>
                <w:szCs w:val="22"/>
              </w:rPr>
              <w:t>COMMODITY</w:t>
            </w:r>
            <w:r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Pr="00B86D3D">
              <w:rPr>
                <w:rFonts w:asciiTheme="minorHAnsi" w:hAnsiTheme="minorHAnsi" w:cstheme="minorHAnsi"/>
                <w:sz w:val="22"/>
                <w:szCs w:val="22"/>
              </w:rPr>
              <w:t>1x</w:t>
            </w:r>
            <w:r w:rsidRPr="00B86D3D">
              <w:rPr>
                <w:rFonts w:asciiTheme="minorHAnsi" w:hAnsiTheme="minorHAnsi" w:cstheme="minorHAnsi"/>
                <w:sz w:val="22"/>
                <w:szCs w:val="22"/>
              </w:rPr>
              <w:tab/>
              <w:t>R</w:t>
            </w:r>
            <w:r w:rsidRPr="00B86D3D">
              <w:rPr>
                <w:rFonts w:asciiTheme="minorHAnsi" w:hAnsiTheme="minorHAnsi" w:cstheme="minorHAnsi"/>
                <w:sz w:val="22"/>
                <w:szCs w:val="22"/>
              </w:rPr>
              <w:tab/>
            </w:r>
            <w:r w:rsidRPr="00B86D3D">
              <w:rPr>
                <w:rFonts w:asciiTheme="minorHAnsi" w:hAnsiTheme="minorHAnsi" w:cstheme="minorHAnsi"/>
                <w:sz w:val="22"/>
                <w:szCs w:val="22"/>
              </w:rPr>
              <w:tab/>
            </w:r>
            <w:r w:rsidRPr="00B86D3D">
              <w:rPr>
                <w:rFonts w:asciiTheme="minorHAnsi" w:hAnsiTheme="minorHAnsi" w:cstheme="minorHAnsi"/>
                <w:sz w:val="22"/>
                <w:szCs w:val="22"/>
              </w:rPr>
              <w:tab/>
            </w:r>
          </w:p>
          <w:p w14:paraId="1E8D0333" w14:textId="71630910" w:rsidR="00B86D3D" w:rsidRPr="00B86D3D" w:rsidRDefault="00B86D3D" w:rsidP="00455366">
            <w:pPr>
              <w:ind w:left="316"/>
              <w:rPr>
                <w:rFonts w:asciiTheme="minorHAnsi" w:hAnsiTheme="minorHAnsi" w:cstheme="minorHAnsi"/>
                <w:sz w:val="22"/>
                <w:szCs w:val="22"/>
              </w:rPr>
            </w:pPr>
            <w:r w:rsidRPr="00B86D3D">
              <w:rPr>
                <w:rFonts w:asciiTheme="minorHAnsi" w:hAnsiTheme="minorHAnsi" w:cstheme="minorHAnsi"/>
                <w:sz w:val="22"/>
                <w:szCs w:val="22"/>
              </w:rPr>
              <w:t>------------</w:t>
            </w:r>
            <w:r>
              <w:rPr>
                <w:rFonts w:asciiTheme="minorHAnsi" w:hAnsiTheme="minorHAnsi" w:cstheme="minorHAnsi"/>
                <w:sz w:val="22"/>
                <w:szCs w:val="22"/>
              </w:rPr>
              <w:t>---</w:t>
            </w:r>
            <w:r w:rsidRPr="00B86D3D">
              <w:rPr>
                <w:rFonts w:asciiTheme="minorHAnsi" w:hAnsiTheme="minorHAnsi" w:cstheme="minorHAnsi"/>
                <w:sz w:val="22"/>
                <w:szCs w:val="22"/>
              </w:rPr>
              <w:t>COMMODITY CODE</w:t>
            </w:r>
            <w:r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Pr="00B86D3D">
              <w:rPr>
                <w:rFonts w:asciiTheme="minorHAnsi" w:hAnsiTheme="minorHAnsi" w:cstheme="minorHAnsi"/>
                <w:sz w:val="22"/>
                <w:szCs w:val="22"/>
              </w:rPr>
              <w:t>1x</w:t>
            </w:r>
            <w:r w:rsidRPr="00B86D3D">
              <w:rPr>
                <w:rFonts w:asciiTheme="minorHAnsi" w:hAnsiTheme="minorHAnsi" w:cstheme="minorHAnsi"/>
                <w:sz w:val="22"/>
                <w:szCs w:val="22"/>
              </w:rPr>
              <w:tab/>
              <w:t>D</w:t>
            </w:r>
            <w:r w:rsidRPr="00B86D3D">
              <w:rPr>
                <w:rFonts w:asciiTheme="minorHAnsi" w:hAnsiTheme="minorHAnsi" w:cstheme="minorHAnsi"/>
                <w:sz w:val="22"/>
                <w:szCs w:val="22"/>
              </w:rPr>
              <w:tab/>
              <w:t>B1834, C0153</w:t>
            </w:r>
          </w:p>
          <w:p w14:paraId="3A48BE64" w14:textId="74B40A03" w:rsidR="00B86D3D" w:rsidRPr="00B86D3D" w:rsidRDefault="00B86D3D" w:rsidP="00455366">
            <w:pPr>
              <w:ind w:left="316"/>
              <w:rPr>
                <w:rFonts w:asciiTheme="minorHAnsi" w:hAnsiTheme="minorHAnsi" w:cstheme="minorHAnsi"/>
                <w:sz w:val="22"/>
                <w:szCs w:val="22"/>
              </w:rPr>
            </w:pPr>
            <w:r w:rsidRPr="00B86D3D">
              <w:rPr>
                <w:rFonts w:asciiTheme="minorHAnsi" w:hAnsiTheme="minorHAnsi" w:cstheme="minorHAnsi"/>
                <w:sz w:val="22"/>
                <w:szCs w:val="22"/>
              </w:rPr>
              <w:t>------------</w:t>
            </w:r>
            <w:r>
              <w:rPr>
                <w:rFonts w:asciiTheme="minorHAnsi" w:hAnsiTheme="minorHAnsi" w:cstheme="minorHAnsi"/>
                <w:sz w:val="22"/>
                <w:szCs w:val="22"/>
              </w:rPr>
              <w:t>---</w:t>
            </w:r>
            <w:r w:rsidRPr="00B86D3D">
              <w:rPr>
                <w:rFonts w:asciiTheme="minorHAnsi" w:hAnsiTheme="minorHAnsi" w:cstheme="minorHAnsi"/>
                <w:sz w:val="22"/>
                <w:szCs w:val="22"/>
              </w:rPr>
              <w:t>DANGEROUS GOODS</w:t>
            </w:r>
            <w:r w:rsidRPr="00B86D3D">
              <w:rPr>
                <w:rFonts w:asciiTheme="minorHAnsi" w:hAnsiTheme="minorHAnsi" w:cstheme="minorHAnsi"/>
                <w:sz w:val="22"/>
                <w:szCs w:val="22"/>
              </w:rPr>
              <w:tab/>
              <w:t>99x</w:t>
            </w:r>
            <w:r w:rsidRPr="00B86D3D">
              <w:rPr>
                <w:rFonts w:asciiTheme="minorHAnsi" w:hAnsiTheme="minorHAnsi" w:cstheme="minorHAnsi"/>
                <w:sz w:val="22"/>
                <w:szCs w:val="22"/>
              </w:rPr>
              <w:tab/>
              <w:t>O</w:t>
            </w:r>
            <w:r w:rsidRPr="00B86D3D">
              <w:rPr>
                <w:rFonts w:asciiTheme="minorHAnsi" w:hAnsiTheme="minorHAnsi" w:cstheme="minorHAnsi"/>
                <w:sz w:val="22"/>
                <w:szCs w:val="22"/>
              </w:rPr>
              <w:tab/>
              <w:t>E1406, G0300</w:t>
            </w:r>
          </w:p>
          <w:p w14:paraId="70F4342B" w14:textId="7E605525" w:rsidR="00B86D3D" w:rsidRPr="00B86D3D" w:rsidRDefault="00B86D3D" w:rsidP="00455366">
            <w:pPr>
              <w:ind w:left="316"/>
              <w:rPr>
                <w:rFonts w:asciiTheme="minorHAnsi" w:hAnsiTheme="minorHAnsi" w:cstheme="minorHAnsi"/>
                <w:sz w:val="22"/>
                <w:szCs w:val="22"/>
              </w:rPr>
            </w:pPr>
            <w:r w:rsidRPr="00B86D3D">
              <w:rPr>
                <w:rFonts w:asciiTheme="minorHAnsi" w:hAnsiTheme="minorHAnsi" w:cstheme="minorHAnsi"/>
                <w:sz w:val="22"/>
                <w:szCs w:val="22"/>
              </w:rPr>
              <w:t>------------</w:t>
            </w:r>
            <w:r>
              <w:rPr>
                <w:rFonts w:asciiTheme="minorHAnsi" w:hAnsiTheme="minorHAnsi" w:cstheme="minorHAnsi"/>
                <w:sz w:val="22"/>
                <w:szCs w:val="22"/>
              </w:rPr>
              <w:t>---</w:t>
            </w:r>
            <w:r w:rsidRPr="00B86D3D">
              <w:rPr>
                <w:rFonts w:asciiTheme="minorHAnsi" w:hAnsiTheme="minorHAnsi" w:cstheme="minorHAnsi"/>
                <w:sz w:val="22"/>
                <w:szCs w:val="22"/>
              </w:rPr>
              <w:t>GOODS MEASURE</w:t>
            </w:r>
            <w:r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Pr="00B86D3D">
              <w:rPr>
                <w:rFonts w:asciiTheme="minorHAnsi" w:hAnsiTheme="minorHAnsi" w:cstheme="minorHAnsi"/>
                <w:sz w:val="22"/>
                <w:szCs w:val="22"/>
              </w:rPr>
              <w:t>1x</w:t>
            </w:r>
            <w:r w:rsidRPr="00B86D3D">
              <w:rPr>
                <w:rFonts w:asciiTheme="minorHAnsi" w:hAnsiTheme="minorHAnsi" w:cstheme="minorHAnsi"/>
                <w:sz w:val="22"/>
                <w:szCs w:val="22"/>
              </w:rPr>
              <w:tab/>
              <w:t>O</w:t>
            </w:r>
            <w:r w:rsidRPr="00B86D3D">
              <w:rPr>
                <w:rFonts w:asciiTheme="minorHAnsi" w:hAnsiTheme="minorHAnsi" w:cstheme="minorHAnsi"/>
                <w:sz w:val="22"/>
                <w:szCs w:val="22"/>
              </w:rPr>
              <w:tab/>
              <w:t>B2101</w:t>
            </w:r>
          </w:p>
          <w:p w14:paraId="63825B84" w14:textId="24FA9082" w:rsidR="00B86D3D" w:rsidRPr="003A7E2C" w:rsidRDefault="00B86D3D" w:rsidP="00455366">
            <w:pPr>
              <w:ind w:left="316"/>
              <w:rPr>
                <w:rFonts w:asciiTheme="minorHAnsi" w:hAnsiTheme="minorHAnsi" w:cstheme="minorHAnsi"/>
                <w:i/>
                <w:iCs/>
                <w:sz w:val="22"/>
                <w:szCs w:val="22"/>
              </w:rPr>
            </w:pPr>
            <w:r w:rsidRPr="003A7E2C">
              <w:rPr>
                <w:rFonts w:asciiTheme="minorHAnsi" w:hAnsiTheme="minorHAnsi" w:cstheme="minorHAnsi"/>
                <w:i/>
                <w:iCs/>
                <w:sz w:val="22"/>
                <w:szCs w:val="22"/>
              </w:rPr>
              <w:t>Gross mass</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r>
            <w:r w:rsidR="003A7E2C" w:rsidRPr="003A7E2C">
              <w:rPr>
                <w:rFonts w:asciiTheme="minorHAnsi" w:hAnsiTheme="minorHAnsi" w:cstheme="minorHAnsi"/>
                <w:i/>
                <w:iCs/>
                <w:sz w:val="22"/>
                <w:szCs w:val="22"/>
              </w:rPr>
              <w:tab/>
            </w:r>
            <w:proofErr w:type="spellStart"/>
            <w:r w:rsidRPr="003A7E2C">
              <w:rPr>
                <w:rFonts w:asciiTheme="minorHAnsi" w:hAnsiTheme="minorHAnsi" w:cstheme="minorHAnsi"/>
                <w:i/>
                <w:iCs/>
                <w:sz w:val="22"/>
                <w:szCs w:val="22"/>
              </w:rPr>
              <w:t>O</w:t>
            </w:r>
            <w:r w:rsidRPr="003A7E2C">
              <w:rPr>
                <w:rFonts w:asciiTheme="minorHAnsi" w:hAnsiTheme="minorHAnsi" w:cstheme="minorHAnsi"/>
                <w:i/>
                <w:iCs/>
                <w:sz w:val="22"/>
                <w:szCs w:val="22"/>
              </w:rPr>
              <w:tab/>
              <w:t>n</w:t>
            </w:r>
            <w:proofErr w:type="spellEnd"/>
            <w:r w:rsidRPr="003A7E2C">
              <w:rPr>
                <w:rFonts w:asciiTheme="minorHAnsi" w:hAnsiTheme="minorHAnsi" w:cstheme="minorHAnsi"/>
                <w:i/>
                <w:iCs/>
                <w:sz w:val="22"/>
                <w:szCs w:val="22"/>
              </w:rPr>
              <w:t>..16,6</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B1860, B2101, E1109, G0021, R0221</w:t>
            </w:r>
          </w:p>
          <w:p w14:paraId="1AFDC793" w14:textId="1C8533FF" w:rsidR="00B86D3D" w:rsidRPr="003A7E2C" w:rsidRDefault="00B86D3D" w:rsidP="00455366">
            <w:pPr>
              <w:ind w:left="316"/>
              <w:rPr>
                <w:rFonts w:asciiTheme="minorHAnsi" w:hAnsiTheme="minorHAnsi" w:cstheme="minorHAnsi"/>
                <w:i/>
                <w:iCs/>
                <w:sz w:val="22"/>
                <w:szCs w:val="22"/>
              </w:rPr>
            </w:pPr>
            <w:r w:rsidRPr="003A7E2C">
              <w:rPr>
                <w:rFonts w:asciiTheme="minorHAnsi" w:hAnsiTheme="minorHAnsi" w:cstheme="minorHAnsi"/>
                <w:i/>
                <w:iCs/>
                <w:sz w:val="22"/>
                <w:szCs w:val="22"/>
              </w:rPr>
              <w:t>Net mass</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r>
            <w:r w:rsidR="003A7E2C" w:rsidRPr="003A7E2C">
              <w:rPr>
                <w:rFonts w:asciiTheme="minorHAnsi" w:hAnsiTheme="minorHAnsi" w:cstheme="minorHAnsi"/>
                <w:i/>
                <w:iCs/>
                <w:sz w:val="22"/>
                <w:szCs w:val="22"/>
              </w:rPr>
              <w:tab/>
            </w:r>
            <w:r w:rsidRPr="003A7E2C">
              <w:rPr>
                <w:rFonts w:asciiTheme="minorHAnsi" w:hAnsiTheme="minorHAnsi" w:cstheme="minorHAnsi"/>
                <w:i/>
                <w:iCs/>
                <w:sz w:val="22"/>
                <w:szCs w:val="22"/>
              </w:rPr>
              <w:t>D</w:t>
            </w:r>
            <w:r w:rsidRPr="003A7E2C">
              <w:rPr>
                <w:rFonts w:asciiTheme="minorHAnsi" w:hAnsiTheme="minorHAnsi" w:cstheme="minorHAnsi"/>
                <w:i/>
                <w:iCs/>
                <w:sz w:val="22"/>
                <w:szCs w:val="22"/>
              </w:rPr>
              <w:tab/>
              <w:t>n..16,6</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B1805, B1862, C0837, E1109, R0223</w:t>
            </w:r>
          </w:p>
          <w:p w14:paraId="14DE061B" w14:textId="2F09F51B" w:rsidR="00B86D3D" w:rsidRPr="00B86D3D" w:rsidRDefault="00B86D3D" w:rsidP="00455366">
            <w:pPr>
              <w:ind w:left="316"/>
              <w:rPr>
                <w:rFonts w:asciiTheme="minorHAnsi" w:hAnsiTheme="minorHAnsi" w:cstheme="minorHAnsi"/>
                <w:sz w:val="22"/>
                <w:szCs w:val="22"/>
              </w:rPr>
            </w:pPr>
            <w:r w:rsidRPr="00B86D3D">
              <w:rPr>
                <w:rFonts w:asciiTheme="minorHAnsi" w:hAnsiTheme="minorHAnsi" w:cstheme="minorHAnsi"/>
                <w:sz w:val="22"/>
                <w:szCs w:val="22"/>
              </w:rPr>
              <w:t>--------</w:t>
            </w:r>
            <w:r>
              <w:rPr>
                <w:rFonts w:asciiTheme="minorHAnsi" w:hAnsiTheme="minorHAnsi" w:cstheme="minorHAnsi"/>
                <w:sz w:val="22"/>
                <w:szCs w:val="22"/>
              </w:rPr>
              <w:t>----</w:t>
            </w:r>
            <w:r w:rsidRPr="00B86D3D">
              <w:rPr>
                <w:rFonts w:asciiTheme="minorHAnsi" w:hAnsiTheme="minorHAnsi" w:cstheme="minorHAnsi"/>
                <w:sz w:val="22"/>
                <w:szCs w:val="22"/>
              </w:rPr>
              <w:t>PACKAGING</w:t>
            </w:r>
            <w:r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003A7E2C" w:rsidRPr="00B86D3D">
              <w:rPr>
                <w:rFonts w:asciiTheme="minorHAnsi" w:hAnsiTheme="minorHAnsi" w:cstheme="minorHAnsi"/>
                <w:sz w:val="22"/>
                <w:szCs w:val="22"/>
              </w:rPr>
              <w:tab/>
            </w:r>
            <w:r w:rsidRPr="00B86D3D">
              <w:rPr>
                <w:rFonts w:asciiTheme="minorHAnsi" w:hAnsiTheme="minorHAnsi" w:cstheme="minorHAnsi"/>
                <w:sz w:val="22"/>
                <w:szCs w:val="22"/>
              </w:rPr>
              <w:t>99x</w:t>
            </w:r>
            <w:r w:rsidRPr="00B86D3D">
              <w:rPr>
                <w:rFonts w:asciiTheme="minorHAnsi" w:hAnsiTheme="minorHAnsi" w:cstheme="minorHAnsi"/>
                <w:sz w:val="22"/>
                <w:szCs w:val="22"/>
              </w:rPr>
              <w:tab/>
              <w:t>R</w:t>
            </w:r>
            <w:r w:rsidRPr="00B86D3D">
              <w:rPr>
                <w:rFonts w:asciiTheme="minorHAnsi" w:hAnsiTheme="minorHAnsi" w:cstheme="minorHAnsi"/>
                <w:sz w:val="22"/>
                <w:szCs w:val="22"/>
              </w:rPr>
              <w:tab/>
            </w:r>
            <w:r w:rsidRPr="00B86D3D">
              <w:rPr>
                <w:rFonts w:asciiTheme="minorHAnsi" w:hAnsiTheme="minorHAnsi" w:cstheme="minorHAnsi"/>
                <w:sz w:val="22"/>
                <w:szCs w:val="22"/>
              </w:rPr>
              <w:tab/>
            </w:r>
            <w:r w:rsidRPr="00B86D3D">
              <w:rPr>
                <w:rFonts w:asciiTheme="minorHAnsi" w:hAnsiTheme="minorHAnsi" w:cstheme="minorHAnsi"/>
                <w:sz w:val="22"/>
                <w:szCs w:val="22"/>
              </w:rPr>
              <w:tab/>
            </w:r>
          </w:p>
          <w:p w14:paraId="249CFA06" w14:textId="54E80EEE" w:rsidR="00B86D3D" w:rsidRPr="003A7E2C" w:rsidRDefault="00B86D3D" w:rsidP="00455366">
            <w:pPr>
              <w:ind w:left="316"/>
              <w:rPr>
                <w:rFonts w:asciiTheme="minorHAnsi" w:hAnsiTheme="minorHAnsi" w:cstheme="minorHAnsi"/>
                <w:i/>
                <w:iCs/>
                <w:sz w:val="22"/>
                <w:szCs w:val="22"/>
              </w:rPr>
            </w:pPr>
            <w:r w:rsidRPr="003A7E2C">
              <w:rPr>
                <w:rFonts w:asciiTheme="minorHAnsi" w:hAnsiTheme="minorHAnsi" w:cstheme="minorHAnsi"/>
                <w:i/>
                <w:iCs/>
                <w:sz w:val="22"/>
                <w:szCs w:val="22"/>
              </w:rPr>
              <w:t>Sequence number</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R</w:t>
            </w:r>
            <w:r w:rsidRPr="003A7E2C">
              <w:rPr>
                <w:rFonts w:asciiTheme="minorHAnsi" w:hAnsiTheme="minorHAnsi" w:cstheme="minorHAnsi"/>
                <w:i/>
                <w:iCs/>
                <w:sz w:val="22"/>
                <w:szCs w:val="22"/>
              </w:rPr>
              <w:tab/>
              <w:t>n..5</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R0987</w:t>
            </w:r>
          </w:p>
          <w:p w14:paraId="35308535" w14:textId="23EA344E" w:rsidR="00B86D3D" w:rsidRPr="003A7E2C" w:rsidRDefault="00B86D3D" w:rsidP="00455366">
            <w:pPr>
              <w:ind w:left="316"/>
              <w:rPr>
                <w:rFonts w:asciiTheme="minorHAnsi" w:hAnsiTheme="minorHAnsi" w:cstheme="minorHAnsi"/>
                <w:i/>
                <w:iCs/>
                <w:sz w:val="22"/>
                <w:szCs w:val="22"/>
              </w:rPr>
            </w:pPr>
            <w:r w:rsidRPr="003A7E2C">
              <w:rPr>
                <w:rFonts w:asciiTheme="minorHAnsi" w:hAnsiTheme="minorHAnsi" w:cstheme="minorHAnsi"/>
                <w:i/>
                <w:iCs/>
                <w:sz w:val="22"/>
                <w:szCs w:val="22"/>
              </w:rPr>
              <w:t>Type of packages</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R</w:t>
            </w:r>
            <w:r w:rsidRPr="003A7E2C">
              <w:rPr>
                <w:rFonts w:asciiTheme="minorHAnsi" w:hAnsiTheme="minorHAnsi" w:cstheme="minorHAnsi"/>
                <w:i/>
                <w:iCs/>
                <w:sz w:val="22"/>
                <w:szCs w:val="22"/>
              </w:rPr>
              <w:tab/>
              <w:t>an2</w:t>
            </w:r>
            <w:r w:rsidRPr="003A7E2C">
              <w:rPr>
                <w:rFonts w:asciiTheme="minorHAnsi" w:hAnsiTheme="minorHAnsi" w:cstheme="minorHAnsi"/>
                <w:i/>
                <w:iCs/>
                <w:sz w:val="22"/>
                <w:szCs w:val="22"/>
              </w:rPr>
              <w:tab/>
              <w:t>CL017</w:t>
            </w:r>
            <w:r w:rsidRPr="003A7E2C">
              <w:rPr>
                <w:rFonts w:asciiTheme="minorHAnsi" w:hAnsiTheme="minorHAnsi" w:cstheme="minorHAnsi"/>
                <w:i/>
                <w:iCs/>
                <w:sz w:val="22"/>
                <w:szCs w:val="22"/>
              </w:rPr>
              <w:tab/>
            </w:r>
            <w:r w:rsidR="003A7E2C" w:rsidRPr="00F564E2">
              <w:rPr>
                <w:rFonts w:asciiTheme="minorHAnsi" w:hAnsiTheme="minorHAnsi" w:cs="Arial"/>
                <w:sz w:val="22"/>
                <w:szCs w:val="22"/>
                <w:highlight w:val="yellow"/>
                <w:lang w:val="en-IE"/>
              </w:rPr>
              <w:t>R0220, B</w:t>
            </w:r>
            <w:r w:rsidR="003A7E2C" w:rsidRPr="00841336">
              <w:rPr>
                <w:rFonts w:asciiTheme="minorHAnsi" w:hAnsiTheme="minorHAnsi" w:cs="Arial"/>
                <w:sz w:val="22"/>
                <w:szCs w:val="22"/>
                <w:highlight w:val="yellow"/>
                <w:lang w:val="en-IE"/>
              </w:rPr>
              <w:t>1919</w:t>
            </w:r>
          </w:p>
          <w:p w14:paraId="2173119B" w14:textId="49632CF1" w:rsidR="00B86D3D" w:rsidRPr="003A7E2C" w:rsidRDefault="00B86D3D" w:rsidP="00455366">
            <w:pPr>
              <w:ind w:left="316"/>
              <w:rPr>
                <w:rFonts w:asciiTheme="minorHAnsi" w:hAnsiTheme="minorHAnsi" w:cstheme="minorHAnsi"/>
                <w:i/>
                <w:iCs/>
                <w:sz w:val="22"/>
                <w:szCs w:val="22"/>
              </w:rPr>
            </w:pPr>
            <w:r w:rsidRPr="003A7E2C">
              <w:rPr>
                <w:rFonts w:asciiTheme="minorHAnsi" w:hAnsiTheme="minorHAnsi" w:cstheme="minorHAnsi"/>
                <w:i/>
                <w:iCs/>
                <w:sz w:val="22"/>
                <w:szCs w:val="22"/>
              </w:rPr>
              <w:t>Number of packages</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D</w:t>
            </w:r>
            <w:r w:rsidRPr="003A7E2C">
              <w:rPr>
                <w:rFonts w:asciiTheme="minorHAnsi" w:hAnsiTheme="minorHAnsi" w:cstheme="minorHAnsi"/>
                <w:i/>
                <w:iCs/>
                <w:sz w:val="22"/>
                <w:szCs w:val="22"/>
              </w:rPr>
              <w:tab/>
              <w:t>n..8</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C0060, E1111, G0021, R0364</w:t>
            </w:r>
            <w:r w:rsidR="003A7E2C">
              <w:rPr>
                <w:rFonts w:asciiTheme="minorHAnsi" w:hAnsiTheme="minorHAnsi" w:cstheme="minorHAnsi"/>
                <w:i/>
                <w:iCs/>
                <w:sz w:val="22"/>
                <w:szCs w:val="22"/>
              </w:rPr>
              <w:t xml:space="preserve">, </w:t>
            </w:r>
            <w:r w:rsidR="003A7E2C" w:rsidRPr="00EE2210">
              <w:rPr>
                <w:rFonts w:asciiTheme="minorHAnsi" w:hAnsiTheme="minorHAnsi" w:cs="Arial"/>
                <w:sz w:val="22"/>
                <w:szCs w:val="22"/>
                <w:highlight w:val="yellow"/>
                <w:lang w:val="en-IE"/>
              </w:rPr>
              <w:t>R</w:t>
            </w:r>
            <w:r w:rsidR="003A7E2C" w:rsidRPr="00F564E2">
              <w:rPr>
                <w:rFonts w:asciiTheme="minorHAnsi" w:hAnsiTheme="minorHAnsi" w:cs="Arial"/>
                <w:sz w:val="22"/>
                <w:szCs w:val="22"/>
                <w:highlight w:val="yellow"/>
                <w:lang w:val="en-IE"/>
              </w:rPr>
              <w:t>0219, B</w:t>
            </w:r>
            <w:r w:rsidR="003A7E2C">
              <w:rPr>
                <w:rFonts w:asciiTheme="minorHAnsi" w:hAnsiTheme="minorHAnsi" w:cs="Arial"/>
                <w:sz w:val="22"/>
                <w:szCs w:val="22"/>
                <w:highlight w:val="yellow"/>
                <w:lang w:val="en-IE"/>
              </w:rPr>
              <w:t>18</w:t>
            </w:r>
            <w:r w:rsidR="003A7E2C" w:rsidRPr="00F564E2">
              <w:rPr>
                <w:rFonts w:asciiTheme="minorHAnsi" w:hAnsiTheme="minorHAnsi" w:cs="Arial"/>
                <w:sz w:val="22"/>
                <w:szCs w:val="22"/>
                <w:highlight w:val="yellow"/>
                <w:lang w:val="en-IE"/>
              </w:rPr>
              <w:t>1</w:t>
            </w:r>
            <w:r w:rsidR="003A7E2C" w:rsidRPr="00EE2210">
              <w:rPr>
                <w:rFonts w:asciiTheme="minorHAnsi" w:hAnsiTheme="minorHAnsi" w:cs="Arial"/>
                <w:sz w:val="22"/>
                <w:szCs w:val="22"/>
                <w:highlight w:val="yellow"/>
                <w:lang w:val="en-IE"/>
              </w:rPr>
              <w:t>9, B1964</w:t>
            </w:r>
          </w:p>
          <w:p w14:paraId="186C4D81" w14:textId="5E4138B3" w:rsidR="00B86D3D" w:rsidRPr="003A7E2C" w:rsidRDefault="00B86D3D" w:rsidP="00455366">
            <w:pPr>
              <w:ind w:left="316"/>
              <w:rPr>
                <w:rFonts w:asciiTheme="minorHAnsi" w:hAnsiTheme="minorHAnsi" w:cstheme="minorHAnsi"/>
                <w:i/>
                <w:iCs/>
                <w:sz w:val="22"/>
                <w:szCs w:val="22"/>
              </w:rPr>
            </w:pPr>
            <w:r w:rsidRPr="003A7E2C">
              <w:rPr>
                <w:rFonts w:asciiTheme="minorHAnsi" w:hAnsiTheme="minorHAnsi" w:cstheme="minorHAnsi"/>
                <w:i/>
                <w:iCs/>
                <w:sz w:val="22"/>
                <w:szCs w:val="22"/>
              </w:rPr>
              <w:t>Shipping marks</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D</w:t>
            </w:r>
            <w:r w:rsidRPr="003A7E2C">
              <w:rPr>
                <w:rFonts w:asciiTheme="minorHAnsi" w:hAnsiTheme="minorHAnsi" w:cstheme="minorHAnsi"/>
                <w:i/>
                <w:iCs/>
                <w:sz w:val="22"/>
                <w:szCs w:val="22"/>
              </w:rPr>
              <w:tab/>
              <w:t>an..512</w:t>
            </w:r>
            <w:r w:rsidRPr="003A7E2C">
              <w:rPr>
                <w:rFonts w:asciiTheme="minorHAnsi" w:hAnsiTheme="minorHAnsi" w:cstheme="minorHAnsi"/>
                <w:i/>
                <w:iCs/>
                <w:sz w:val="22"/>
                <w:szCs w:val="22"/>
              </w:rPr>
              <w:tab/>
            </w:r>
            <w:r w:rsidRPr="003A7E2C">
              <w:rPr>
                <w:rFonts w:asciiTheme="minorHAnsi" w:hAnsiTheme="minorHAnsi" w:cstheme="minorHAnsi"/>
                <w:i/>
                <w:iCs/>
                <w:sz w:val="22"/>
                <w:szCs w:val="22"/>
              </w:rPr>
              <w:tab/>
              <w:t>C0060, E1105, G0024</w:t>
            </w:r>
          </w:p>
          <w:p w14:paraId="27134188" w14:textId="5514E55C" w:rsidR="003A7E2C" w:rsidRPr="003A7E2C" w:rsidRDefault="003A7E2C" w:rsidP="00455366">
            <w:pPr>
              <w:ind w:left="316"/>
              <w:rPr>
                <w:rFonts w:asciiTheme="minorHAnsi" w:hAnsiTheme="minorHAnsi" w:cstheme="minorHAnsi"/>
                <w:sz w:val="22"/>
                <w:szCs w:val="22"/>
              </w:rPr>
            </w:pPr>
            <w:r w:rsidRPr="003A7E2C">
              <w:rPr>
                <w:rFonts w:asciiTheme="minorHAnsi" w:hAnsiTheme="minorHAnsi" w:cstheme="minorHAnsi"/>
                <w:sz w:val="22"/>
                <w:szCs w:val="22"/>
              </w:rPr>
              <w:t>---------</w:t>
            </w:r>
            <w:r>
              <w:rPr>
                <w:rFonts w:asciiTheme="minorHAnsi" w:hAnsiTheme="minorHAnsi" w:cstheme="minorHAnsi"/>
                <w:sz w:val="22"/>
                <w:szCs w:val="22"/>
              </w:rPr>
              <w:t>---</w:t>
            </w:r>
            <w:r w:rsidRPr="003A7E2C">
              <w:rPr>
                <w:rFonts w:asciiTheme="minorHAnsi" w:hAnsiTheme="minorHAnsi" w:cstheme="minorHAnsi"/>
                <w:sz w:val="22"/>
                <w:szCs w:val="22"/>
              </w:rPr>
              <w:t>PREVIOUS DOCUMENT</w:t>
            </w:r>
            <w:r w:rsidRPr="003A7E2C">
              <w:rPr>
                <w:rFonts w:asciiTheme="minorHAnsi" w:hAnsiTheme="minorHAnsi" w:cstheme="minorHAnsi"/>
                <w:sz w:val="22"/>
                <w:szCs w:val="22"/>
              </w:rPr>
              <w:tab/>
            </w:r>
            <w:r w:rsidRPr="00B86D3D">
              <w:rPr>
                <w:rFonts w:asciiTheme="minorHAnsi" w:hAnsiTheme="minorHAnsi" w:cstheme="minorHAnsi"/>
                <w:sz w:val="22"/>
                <w:szCs w:val="22"/>
              </w:rPr>
              <w:tab/>
            </w:r>
            <w:r w:rsidRPr="003A7E2C">
              <w:rPr>
                <w:rFonts w:asciiTheme="minorHAnsi" w:hAnsiTheme="minorHAnsi" w:cstheme="minorHAnsi"/>
                <w:sz w:val="22"/>
                <w:szCs w:val="22"/>
              </w:rPr>
              <w:t>99x</w:t>
            </w:r>
            <w:r w:rsidRPr="003A7E2C">
              <w:rPr>
                <w:rFonts w:asciiTheme="minorHAnsi" w:hAnsiTheme="minorHAnsi" w:cstheme="minorHAnsi"/>
                <w:sz w:val="22"/>
                <w:szCs w:val="22"/>
              </w:rPr>
              <w:tab/>
              <w:t>D</w:t>
            </w:r>
            <w:r w:rsidRPr="003A7E2C">
              <w:rPr>
                <w:rFonts w:asciiTheme="minorHAnsi" w:hAnsiTheme="minorHAnsi" w:cstheme="minorHAnsi"/>
                <w:sz w:val="22"/>
                <w:szCs w:val="22"/>
              </w:rPr>
              <w:tab/>
              <w:t>B1000, C0035, E1401, G0825</w:t>
            </w:r>
          </w:p>
          <w:p w14:paraId="75F20052" w14:textId="6C172F45" w:rsidR="00B86D3D" w:rsidRDefault="003A7E2C" w:rsidP="00455366">
            <w:pPr>
              <w:ind w:left="316"/>
              <w:rPr>
                <w:rFonts w:asciiTheme="minorHAnsi" w:hAnsiTheme="minorHAnsi" w:cstheme="minorHAnsi"/>
                <w:sz w:val="22"/>
                <w:szCs w:val="22"/>
              </w:rPr>
            </w:pPr>
            <w:r>
              <w:rPr>
                <w:rFonts w:asciiTheme="minorHAnsi" w:hAnsiTheme="minorHAnsi" w:cstheme="minorHAnsi"/>
                <w:sz w:val="22"/>
                <w:szCs w:val="22"/>
              </w:rPr>
              <w:t>(…)</w:t>
            </w:r>
          </w:p>
          <w:p w14:paraId="7FFDF8C9" w14:textId="4D3E23E4" w:rsidR="003A7E2C" w:rsidRDefault="003A7E2C" w:rsidP="003A7E2C">
            <w:pPr>
              <w:rPr>
                <w:rFonts w:asciiTheme="minorHAnsi" w:hAnsiTheme="minorHAnsi" w:cstheme="minorHAnsi"/>
                <w:sz w:val="22"/>
                <w:szCs w:val="22"/>
              </w:rPr>
            </w:pPr>
          </w:p>
          <w:p w14:paraId="63F3B8D1" w14:textId="77777777" w:rsidR="003A7E2C" w:rsidRDefault="003A7E2C" w:rsidP="003A7E2C">
            <w:pPr>
              <w:rPr>
                <w:rFonts w:asciiTheme="minorHAnsi" w:hAnsiTheme="minorHAnsi" w:cstheme="minorHAnsi"/>
                <w:sz w:val="22"/>
                <w:szCs w:val="22"/>
              </w:rPr>
            </w:pPr>
          </w:p>
          <w:bookmarkEnd w:id="4"/>
          <w:bookmarkEnd w:id="5"/>
          <w:p w14:paraId="1A44025D" w14:textId="654D8DEF" w:rsidR="00882DA1" w:rsidRDefault="00882DA1" w:rsidP="00EE0A2E">
            <w:pPr>
              <w:rPr>
                <w:rFonts w:asciiTheme="minorHAnsi" w:hAnsiTheme="minorHAnsi" w:cstheme="minorHAnsi"/>
                <w:sz w:val="22"/>
                <w:szCs w:val="22"/>
                <w:lang w:val="en-US"/>
              </w:rPr>
            </w:pPr>
            <w:r w:rsidRPr="00455366">
              <w:rPr>
                <w:rFonts w:asciiTheme="minorHAnsi" w:hAnsiTheme="minorHAnsi" w:cstheme="minorHAnsi"/>
                <w:sz w:val="22"/>
                <w:szCs w:val="22"/>
                <w:highlight w:val="yellow"/>
                <w:lang w:val="en-US"/>
              </w:rPr>
              <w:t>R0364</w:t>
            </w:r>
            <w:r w:rsidR="008A33B6">
              <w:rPr>
                <w:rFonts w:asciiTheme="minorHAnsi" w:hAnsiTheme="minorHAnsi" w:cstheme="minorHAnsi"/>
                <w:sz w:val="22"/>
                <w:szCs w:val="22"/>
                <w:lang w:val="en-US"/>
              </w:rPr>
              <w:t xml:space="preserve"> is modified as follows:</w:t>
            </w:r>
          </w:p>
          <w:p w14:paraId="6B4AEC34" w14:textId="77777777" w:rsidR="008A33B6" w:rsidRDefault="008A33B6" w:rsidP="00EE0A2E">
            <w:pPr>
              <w:rPr>
                <w:rFonts w:asciiTheme="minorHAnsi" w:hAnsiTheme="minorHAnsi" w:cstheme="minorHAnsi"/>
                <w:sz w:val="22"/>
                <w:szCs w:val="22"/>
                <w:lang w:val="en-US"/>
              </w:rPr>
            </w:pPr>
          </w:p>
          <w:p w14:paraId="5041B213" w14:textId="547B9262" w:rsidR="00882DA1" w:rsidRPr="00882DA1" w:rsidRDefault="00882DA1" w:rsidP="00882DA1">
            <w:pPr>
              <w:ind w:left="720"/>
              <w:rPr>
                <w:rFonts w:asciiTheme="minorHAnsi" w:hAnsiTheme="minorHAnsi" w:cstheme="minorHAnsi"/>
                <w:b/>
                <w:bCs/>
                <w:sz w:val="22"/>
                <w:szCs w:val="22"/>
                <w:u w:val="single"/>
                <w:lang w:val="en-US"/>
              </w:rPr>
            </w:pPr>
            <w:r w:rsidRPr="00882DA1">
              <w:rPr>
                <w:rFonts w:asciiTheme="minorHAnsi" w:hAnsiTheme="minorHAnsi" w:cstheme="minorHAnsi"/>
                <w:b/>
                <w:bCs/>
                <w:sz w:val="22"/>
                <w:szCs w:val="22"/>
                <w:u w:val="single"/>
                <w:lang w:val="en-US"/>
              </w:rPr>
              <w:t>Technical Description:</w:t>
            </w:r>
          </w:p>
          <w:p w14:paraId="1D9F36BB" w14:textId="77777777" w:rsidR="00882DA1" w:rsidRPr="00882DA1" w:rsidRDefault="00882DA1" w:rsidP="00882DA1">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IF /*/Consignment/HouseConsignment/ConsignmentItem/Packaging/numberOfPackages is EQUAL to</w:t>
            </w:r>
          </w:p>
          <w:p w14:paraId="00035684" w14:textId="6591D2E8" w:rsidR="00882DA1" w:rsidRPr="00882DA1" w:rsidRDefault="00882DA1" w:rsidP="00882DA1">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‘0’</w:t>
            </w:r>
            <w:r>
              <w:rPr>
                <w:rFonts w:asciiTheme="minorHAnsi" w:hAnsiTheme="minorHAnsi" w:cstheme="minorHAnsi"/>
                <w:sz w:val="22"/>
                <w:szCs w:val="22"/>
                <w:lang w:val="en-US"/>
              </w:rPr>
              <w:t xml:space="preserve"> </w:t>
            </w:r>
            <w:r w:rsidRPr="00882DA1">
              <w:rPr>
                <w:rFonts w:asciiTheme="minorHAnsi" w:hAnsiTheme="minorHAnsi" w:cstheme="minorHAnsi"/>
                <w:sz w:val="22"/>
                <w:szCs w:val="22"/>
                <w:highlight w:val="yellow"/>
                <w:lang w:val="en-US"/>
              </w:rPr>
              <w:t>(zero)</w:t>
            </w:r>
          </w:p>
          <w:p w14:paraId="1B1AAA5F" w14:textId="77777777" w:rsidR="00882DA1" w:rsidRPr="00882DA1" w:rsidRDefault="00882DA1" w:rsidP="00882DA1">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THEN for THIS HOUSE CONSIGNMENT at least one other CONSIGNMENT ITEM must exist with</w:t>
            </w:r>
          </w:p>
          <w:p w14:paraId="453EA0A4" w14:textId="2931AE7A" w:rsidR="00882DA1" w:rsidRDefault="00882DA1" w:rsidP="00882DA1">
            <w:pPr>
              <w:ind w:left="720"/>
              <w:rPr>
                <w:rFonts w:asciiTheme="minorHAnsi" w:hAnsiTheme="minorHAnsi" w:cs="Arial"/>
                <w:sz w:val="22"/>
                <w:szCs w:val="22"/>
                <w:lang w:val="en-IE"/>
              </w:rPr>
            </w:pPr>
            <w:r w:rsidRPr="00882DA1">
              <w:rPr>
                <w:rFonts w:asciiTheme="minorHAnsi" w:hAnsiTheme="minorHAnsi" w:cstheme="minorHAnsi"/>
                <w:sz w:val="22"/>
                <w:szCs w:val="22"/>
                <w:lang w:val="en-US"/>
              </w:rPr>
              <w:t>(</w:t>
            </w:r>
            <w:proofErr w:type="gramStart"/>
            <w:r w:rsidRPr="00882DA1">
              <w:rPr>
                <w:rFonts w:asciiTheme="minorHAnsi" w:hAnsiTheme="minorHAnsi" w:cstheme="minorHAnsi"/>
                <w:sz w:val="22"/>
                <w:szCs w:val="22"/>
                <w:lang w:val="en-US"/>
              </w:rPr>
              <w:t>the</w:t>
            </w:r>
            <w:proofErr w:type="gramEnd"/>
            <w:r w:rsidRPr="00882DA1">
              <w:rPr>
                <w:rFonts w:asciiTheme="minorHAnsi" w:hAnsiTheme="minorHAnsi" w:cstheme="minorHAnsi"/>
                <w:sz w:val="22"/>
                <w:szCs w:val="22"/>
                <w:lang w:val="en-US"/>
              </w:rPr>
              <w:t xml:space="preserve"> same /*/Consignment/HouseConsignment/ConsignmentItem/Packaging/shippingMarks AND /*/Consignment/HouseConsignment/ConsignmentItem/Packaging/numberOfPackages having a value GREATER than ‘0’</w:t>
            </w:r>
            <w:r>
              <w:rPr>
                <w:rFonts w:asciiTheme="minorHAnsi" w:hAnsiTheme="minorHAnsi" w:cstheme="minorHAnsi"/>
                <w:sz w:val="22"/>
                <w:szCs w:val="22"/>
                <w:lang w:val="en-US"/>
              </w:rPr>
              <w:t xml:space="preserve"> </w:t>
            </w:r>
            <w:r w:rsidRPr="00882DA1">
              <w:rPr>
                <w:rFonts w:asciiTheme="minorHAnsi" w:hAnsiTheme="minorHAnsi" w:cstheme="minorHAnsi"/>
                <w:sz w:val="22"/>
                <w:szCs w:val="22"/>
                <w:highlight w:val="yellow"/>
                <w:lang w:val="en-US"/>
              </w:rPr>
              <w:t>(zero)</w:t>
            </w:r>
            <w:r>
              <w:rPr>
                <w:rFonts w:asciiTheme="minorHAnsi" w:hAnsiTheme="minorHAnsi" w:cstheme="minorHAnsi"/>
                <w:sz w:val="22"/>
                <w:szCs w:val="22"/>
                <w:lang w:val="en-US"/>
              </w:rPr>
              <w:t xml:space="preserve"> </w:t>
            </w:r>
            <w:r w:rsidRPr="008A33B6">
              <w:rPr>
                <w:rFonts w:asciiTheme="minorHAnsi" w:hAnsiTheme="minorHAnsi" w:cstheme="minorHAnsi"/>
                <w:sz w:val="22"/>
                <w:szCs w:val="22"/>
                <w:highlight w:val="yellow"/>
                <w:lang w:val="en-US"/>
              </w:rPr>
              <w:t xml:space="preserve">AND /*/Consignment/HouseConsignment/ConsignmentItem/Packaging/typeOfPackages </w:t>
            </w:r>
            <w:r w:rsidRPr="008A33B6">
              <w:rPr>
                <w:rFonts w:asciiTheme="minorHAnsi" w:hAnsiTheme="minorHAnsi" w:cs="Arial"/>
                <w:sz w:val="22"/>
                <w:szCs w:val="22"/>
                <w:highlight w:val="yellow"/>
                <w:lang w:val="en-IE"/>
              </w:rPr>
              <w:t>having a value NOT IN SET {CL181, CL182}</w:t>
            </w:r>
            <w:r>
              <w:rPr>
                <w:rFonts w:asciiTheme="minorHAnsi" w:hAnsiTheme="minorHAnsi" w:cs="Arial"/>
                <w:sz w:val="22"/>
                <w:szCs w:val="22"/>
                <w:lang w:val="en-IE"/>
              </w:rPr>
              <w:t>).</w:t>
            </w:r>
          </w:p>
          <w:p w14:paraId="71FF46A0" w14:textId="69454CD4" w:rsidR="00882DA1" w:rsidRDefault="00882DA1" w:rsidP="00882DA1">
            <w:pPr>
              <w:ind w:left="720"/>
              <w:rPr>
                <w:rFonts w:asciiTheme="minorHAnsi" w:hAnsiTheme="minorHAnsi" w:cstheme="minorHAnsi"/>
                <w:sz w:val="22"/>
                <w:szCs w:val="22"/>
                <w:lang w:val="en-US"/>
              </w:rPr>
            </w:pPr>
          </w:p>
          <w:p w14:paraId="4947B956" w14:textId="77777777" w:rsidR="00882DA1" w:rsidRPr="00882DA1" w:rsidRDefault="00882DA1" w:rsidP="00882DA1">
            <w:pPr>
              <w:ind w:left="720"/>
              <w:rPr>
                <w:rFonts w:asciiTheme="minorHAnsi" w:hAnsiTheme="minorHAnsi" w:cstheme="minorHAnsi"/>
                <w:b/>
                <w:bCs/>
                <w:sz w:val="22"/>
                <w:szCs w:val="22"/>
                <w:u w:val="single"/>
                <w:lang w:val="en-US"/>
              </w:rPr>
            </w:pPr>
            <w:r w:rsidRPr="00882DA1">
              <w:rPr>
                <w:rFonts w:asciiTheme="minorHAnsi" w:hAnsiTheme="minorHAnsi" w:cstheme="minorHAnsi"/>
                <w:b/>
                <w:bCs/>
                <w:sz w:val="22"/>
                <w:szCs w:val="22"/>
                <w:u w:val="single"/>
                <w:lang w:val="en-US"/>
              </w:rPr>
              <w:t>Functional Description:</w:t>
            </w:r>
          </w:p>
          <w:p w14:paraId="5F9DFF1E" w14:textId="4CE35379" w:rsidR="00882DA1" w:rsidRPr="00882DA1" w:rsidRDefault="00882DA1" w:rsidP="00882DA1">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IF</w:t>
            </w:r>
            <w:r>
              <w:rPr>
                <w:rFonts w:asciiTheme="minorHAnsi" w:hAnsiTheme="minorHAnsi" w:cstheme="minorHAnsi"/>
                <w:sz w:val="22"/>
                <w:szCs w:val="22"/>
                <w:lang w:val="en-US"/>
              </w:rPr>
              <w:t xml:space="preserve"> </w:t>
            </w:r>
            <w:r w:rsidRPr="00882DA1">
              <w:rPr>
                <w:rFonts w:asciiTheme="minorHAnsi" w:hAnsiTheme="minorHAnsi" w:cstheme="minorHAnsi"/>
                <w:sz w:val="22"/>
                <w:szCs w:val="22"/>
                <w:lang w:val="en-US"/>
              </w:rPr>
              <w:t>&lt;CONSIGNMENT-</w:t>
            </w:r>
            <w:r w:rsidRPr="008A33B6">
              <w:rPr>
                <w:rFonts w:asciiTheme="minorHAnsi" w:hAnsiTheme="minorHAnsi" w:cstheme="minorHAnsi"/>
                <w:b/>
                <w:bCs/>
                <w:sz w:val="22"/>
                <w:szCs w:val="22"/>
                <w:lang w:val="en-US"/>
              </w:rPr>
              <w:t>HOUSE CONSIGNMENT</w:t>
            </w:r>
            <w:r w:rsidRPr="00882DA1">
              <w:rPr>
                <w:rFonts w:asciiTheme="minorHAnsi" w:hAnsiTheme="minorHAnsi" w:cstheme="minorHAnsi"/>
                <w:sz w:val="22"/>
                <w:szCs w:val="22"/>
                <w:lang w:val="en-US"/>
              </w:rPr>
              <w:t>-CONSIGNMENT ITEM-PACKAGING.Number of</w:t>
            </w:r>
          </w:p>
          <w:p w14:paraId="4B510ACC" w14:textId="411CB2CD" w:rsidR="00882DA1" w:rsidRPr="00882DA1" w:rsidRDefault="00882DA1" w:rsidP="00882DA1">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Packages&gt; is EQUAL to ‘0’</w:t>
            </w:r>
            <w:r>
              <w:rPr>
                <w:rFonts w:asciiTheme="minorHAnsi" w:hAnsiTheme="minorHAnsi" w:cstheme="minorHAnsi"/>
                <w:sz w:val="22"/>
                <w:szCs w:val="22"/>
                <w:lang w:val="en-US"/>
              </w:rPr>
              <w:t xml:space="preserve"> </w:t>
            </w:r>
            <w:r w:rsidRPr="008A33B6">
              <w:rPr>
                <w:rFonts w:asciiTheme="minorHAnsi" w:hAnsiTheme="minorHAnsi" w:cstheme="minorHAnsi"/>
                <w:sz w:val="22"/>
                <w:szCs w:val="22"/>
                <w:highlight w:val="yellow"/>
                <w:lang w:val="en-US"/>
              </w:rPr>
              <w:t>(zero)</w:t>
            </w:r>
          </w:p>
          <w:p w14:paraId="7F181955" w14:textId="252A9DD8" w:rsidR="00882DA1" w:rsidRPr="00882DA1" w:rsidRDefault="00882DA1" w:rsidP="008A33B6">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 xml:space="preserve">THEN for </w:t>
            </w:r>
            <w:r w:rsidRPr="00882DA1">
              <w:rPr>
                <w:rFonts w:asciiTheme="minorHAnsi" w:hAnsiTheme="minorHAnsi" w:cstheme="minorHAnsi"/>
                <w:b/>
                <w:bCs/>
                <w:sz w:val="22"/>
                <w:szCs w:val="22"/>
                <w:lang w:val="en-US"/>
              </w:rPr>
              <w:t>THIS</w:t>
            </w:r>
            <w:r w:rsidRPr="00882DA1">
              <w:rPr>
                <w:rFonts w:asciiTheme="minorHAnsi" w:hAnsiTheme="minorHAnsi" w:cstheme="minorHAnsi"/>
                <w:sz w:val="22"/>
                <w:szCs w:val="22"/>
                <w:lang w:val="en-US"/>
              </w:rPr>
              <w:t xml:space="preserve"> HOUSE CONSIGNMENT at least one other CONSIGNMENT ITEM must exist with</w:t>
            </w:r>
          </w:p>
          <w:p w14:paraId="5A90E14A" w14:textId="77777777" w:rsidR="00882DA1" w:rsidRPr="00882DA1" w:rsidRDefault="00882DA1" w:rsidP="00882DA1">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w:t>
            </w:r>
            <w:proofErr w:type="gramStart"/>
            <w:r w:rsidRPr="00882DA1">
              <w:rPr>
                <w:rFonts w:asciiTheme="minorHAnsi" w:hAnsiTheme="minorHAnsi" w:cstheme="minorHAnsi"/>
                <w:sz w:val="22"/>
                <w:szCs w:val="22"/>
                <w:lang w:val="en-US"/>
              </w:rPr>
              <w:t>the</w:t>
            </w:r>
            <w:proofErr w:type="gramEnd"/>
            <w:r w:rsidRPr="00882DA1">
              <w:rPr>
                <w:rFonts w:asciiTheme="minorHAnsi" w:hAnsiTheme="minorHAnsi" w:cstheme="minorHAnsi"/>
                <w:sz w:val="22"/>
                <w:szCs w:val="22"/>
                <w:lang w:val="en-US"/>
              </w:rPr>
              <w:t xml:space="preserve"> </w:t>
            </w:r>
            <w:r w:rsidRPr="008A33B6">
              <w:rPr>
                <w:rFonts w:asciiTheme="minorHAnsi" w:hAnsiTheme="minorHAnsi" w:cstheme="minorHAnsi"/>
                <w:b/>
                <w:bCs/>
                <w:sz w:val="22"/>
                <w:szCs w:val="22"/>
                <w:lang w:val="en-US"/>
              </w:rPr>
              <w:t>same</w:t>
            </w:r>
            <w:r w:rsidRPr="00882DA1">
              <w:rPr>
                <w:rFonts w:asciiTheme="minorHAnsi" w:hAnsiTheme="minorHAnsi" w:cstheme="minorHAnsi"/>
                <w:sz w:val="22"/>
                <w:szCs w:val="22"/>
                <w:lang w:val="en-US"/>
              </w:rPr>
              <w:t xml:space="preserve"> &lt;CONSIGNMENT-HOUSE CONSIGNMENT-CONSIGNMENT ITEM-</w:t>
            </w:r>
            <w:proofErr w:type="spellStart"/>
            <w:r w:rsidRPr="00882DA1">
              <w:rPr>
                <w:rFonts w:asciiTheme="minorHAnsi" w:hAnsiTheme="minorHAnsi" w:cstheme="minorHAnsi"/>
                <w:sz w:val="22"/>
                <w:szCs w:val="22"/>
                <w:lang w:val="en-US"/>
              </w:rPr>
              <w:t>PACKAGING.Shipping</w:t>
            </w:r>
            <w:proofErr w:type="spellEnd"/>
          </w:p>
          <w:p w14:paraId="162F6D37" w14:textId="77777777" w:rsidR="008A33B6" w:rsidRDefault="00882DA1" w:rsidP="008A33B6">
            <w:pPr>
              <w:ind w:left="720"/>
              <w:rPr>
                <w:rFonts w:asciiTheme="minorHAnsi" w:hAnsiTheme="minorHAnsi" w:cstheme="minorHAnsi"/>
                <w:sz w:val="22"/>
                <w:szCs w:val="22"/>
                <w:lang w:val="en-US"/>
              </w:rPr>
            </w:pPr>
            <w:r w:rsidRPr="00882DA1">
              <w:rPr>
                <w:rFonts w:asciiTheme="minorHAnsi" w:hAnsiTheme="minorHAnsi" w:cstheme="minorHAnsi"/>
                <w:sz w:val="22"/>
                <w:szCs w:val="22"/>
                <w:lang w:val="en-US"/>
              </w:rPr>
              <w:t xml:space="preserve">marks&gt; AND </w:t>
            </w:r>
          </w:p>
          <w:p w14:paraId="4EF07F47" w14:textId="77777777" w:rsidR="008A33B6" w:rsidRPr="008A33B6" w:rsidRDefault="00882DA1" w:rsidP="008A33B6">
            <w:pPr>
              <w:ind w:left="720"/>
              <w:rPr>
                <w:rFonts w:asciiTheme="minorHAnsi" w:hAnsiTheme="minorHAnsi" w:cstheme="minorHAnsi"/>
                <w:sz w:val="22"/>
                <w:szCs w:val="22"/>
                <w:highlight w:val="yellow"/>
                <w:lang w:val="en-US"/>
              </w:rPr>
            </w:pPr>
            <w:r w:rsidRPr="00882DA1">
              <w:rPr>
                <w:rFonts w:asciiTheme="minorHAnsi" w:hAnsiTheme="minorHAnsi" w:cstheme="minorHAnsi"/>
                <w:sz w:val="22"/>
                <w:szCs w:val="22"/>
                <w:lang w:val="en-US"/>
              </w:rPr>
              <w:t>&lt;CONSIGNMENT-HOUSE CONSIGNMENT-CONSIGNMENT ITEM</w:t>
            </w:r>
            <w:r w:rsidR="008A33B6">
              <w:rPr>
                <w:rFonts w:asciiTheme="minorHAnsi" w:hAnsiTheme="minorHAnsi" w:cstheme="minorHAnsi"/>
                <w:sz w:val="22"/>
                <w:szCs w:val="22"/>
                <w:lang w:val="en-US"/>
              </w:rPr>
              <w:t>-</w:t>
            </w:r>
            <w:r w:rsidRPr="00882DA1">
              <w:rPr>
                <w:rFonts w:asciiTheme="minorHAnsi" w:hAnsiTheme="minorHAnsi" w:cstheme="minorHAnsi"/>
                <w:sz w:val="22"/>
                <w:szCs w:val="22"/>
                <w:lang w:val="en-US"/>
              </w:rPr>
              <w:t xml:space="preserve">PACKAGING.Number of packages&gt; having a </w:t>
            </w:r>
            <w:r w:rsidRPr="008A33B6">
              <w:rPr>
                <w:rFonts w:asciiTheme="minorHAnsi" w:hAnsiTheme="minorHAnsi" w:cstheme="minorHAnsi"/>
                <w:sz w:val="22"/>
                <w:szCs w:val="22"/>
                <w:lang w:val="en-US"/>
              </w:rPr>
              <w:t>value GREATER than ‘0’</w:t>
            </w:r>
            <w:r w:rsidR="008A33B6" w:rsidRPr="008A33B6">
              <w:rPr>
                <w:rFonts w:asciiTheme="minorHAnsi" w:hAnsiTheme="minorHAnsi" w:cstheme="minorHAnsi"/>
                <w:sz w:val="22"/>
                <w:szCs w:val="22"/>
                <w:lang w:val="en-US"/>
              </w:rPr>
              <w:t xml:space="preserve"> </w:t>
            </w:r>
            <w:r w:rsidR="008A33B6" w:rsidRPr="008A33B6">
              <w:rPr>
                <w:rFonts w:asciiTheme="minorHAnsi" w:hAnsiTheme="minorHAnsi" w:cstheme="minorHAnsi"/>
                <w:sz w:val="22"/>
                <w:szCs w:val="22"/>
                <w:highlight w:val="yellow"/>
                <w:lang w:val="en-US"/>
              </w:rPr>
              <w:t xml:space="preserve">(zero) AND </w:t>
            </w:r>
          </w:p>
          <w:p w14:paraId="22A13FA7" w14:textId="347D88A9" w:rsidR="00882DA1" w:rsidRDefault="008A33B6" w:rsidP="008A33B6">
            <w:pPr>
              <w:ind w:left="720"/>
              <w:rPr>
                <w:rFonts w:asciiTheme="minorHAnsi" w:hAnsiTheme="minorHAnsi" w:cstheme="minorHAnsi"/>
                <w:sz w:val="22"/>
                <w:szCs w:val="22"/>
                <w:lang w:val="en-US"/>
              </w:rPr>
            </w:pPr>
            <w:r w:rsidRPr="008A33B6">
              <w:rPr>
                <w:rFonts w:asciiTheme="minorHAnsi" w:hAnsiTheme="minorHAnsi" w:cstheme="minorHAnsi"/>
                <w:sz w:val="22"/>
                <w:szCs w:val="22"/>
                <w:highlight w:val="yellow"/>
                <w:lang w:val="en-US"/>
              </w:rPr>
              <w:t xml:space="preserve">&lt;CONSIGNMENT-HOUSE CONSIGNMENT-CONSIGNMENT ITEM-PACKAGING.Type of packages&gt; </w:t>
            </w:r>
            <w:r w:rsidRPr="008A33B6">
              <w:rPr>
                <w:rFonts w:asciiTheme="minorHAnsi" w:hAnsiTheme="minorHAnsi" w:cs="Arial"/>
                <w:sz w:val="22"/>
                <w:szCs w:val="22"/>
                <w:highlight w:val="yellow"/>
                <w:lang w:val="en-IE"/>
              </w:rPr>
              <w:t xml:space="preserve">having a value </w:t>
            </w:r>
            <w:r w:rsidRPr="008A33B6">
              <w:rPr>
                <w:rFonts w:asciiTheme="minorHAnsi" w:hAnsiTheme="minorHAnsi" w:cs="Arial"/>
                <w:b/>
                <w:bCs/>
                <w:sz w:val="22"/>
                <w:szCs w:val="22"/>
                <w:highlight w:val="yellow"/>
                <w:lang w:val="en-IE"/>
              </w:rPr>
              <w:t>NOT IN SET {CL181(</w:t>
            </w:r>
            <w:proofErr w:type="spellStart"/>
            <w:r w:rsidRPr="008A33B6">
              <w:rPr>
                <w:rFonts w:asciiTheme="minorHAnsi" w:hAnsiTheme="minorHAnsi" w:cs="Arial"/>
                <w:b/>
                <w:bCs/>
                <w:sz w:val="22"/>
                <w:szCs w:val="22"/>
                <w:highlight w:val="yellow"/>
                <w:lang w:val="en-IE"/>
              </w:rPr>
              <w:t>KindOfPackagesBulk</w:t>
            </w:r>
            <w:proofErr w:type="spellEnd"/>
            <w:r w:rsidRPr="008A33B6">
              <w:rPr>
                <w:rFonts w:asciiTheme="minorHAnsi" w:hAnsiTheme="minorHAnsi" w:cs="Arial"/>
                <w:b/>
                <w:bCs/>
                <w:sz w:val="22"/>
                <w:szCs w:val="22"/>
                <w:highlight w:val="yellow"/>
                <w:lang w:val="en-IE"/>
              </w:rPr>
              <w:t>), CL182(</w:t>
            </w:r>
            <w:proofErr w:type="spellStart"/>
            <w:r w:rsidRPr="008A33B6">
              <w:rPr>
                <w:rFonts w:asciiTheme="minorHAnsi" w:hAnsiTheme="minorHAnsi" w:cs="Arial"/>
                <w:b/>
                <w:bCs/>
                <w:sz w:val="22"/>
                <w:szCs w:val="22"/>
                <w:highlight w:val="yellow"/>
                <w:lang w:val="en-IE"/>
              </w:rPr>
              <w:t>KindOfPackagesUnpacked</w:t>
            </w:r>
            <w:proofErr w:type="spellEnd"/>
            <w:r w:rsidRPr="008A33B6">
              <w:rPr>
                <w:rFonts w:asciiTheme="minorHAnsi" w:hAnsiTheme="minorHAnsi" w:cs="Arial"/>
                <w:b/>
                <w:bCs/>
                <w:sz w:val="22"/>
                <w:szCs w:val="22"/>
                <w:highlight w:val="yellow"/>
                <w:lang w:val="en-IE"/>
              </w:rPr>
              <w:t>)</w:t>
            </w:r>
            <w:r w:rsidRPr="008A33B6">
              <w:rPr>
                <w:rFonts w:asciiTheme="minorHAnsi" w:hAnsiTheme="minorHAnsi" w:cs="Arial"/>
                <w:sz w:val="22"/>
                <w:szCs w:val="22"/>
                <w:highlight w:val="yellow"/>
                <w:lang w:val="en-IE"/>
              </w:rPr>
              <w:t>}</w:t>
            </w:r>
            <w:r w:rsidR="00882DA1" w:rsidRPr="00882DA1">
              <w:rPr>
                <w:rFonts w:asciiTheme="minorHAnsi" w:hAnsiTheme="minorHAnsi" w:cstheme="minorHAnsi"/>
                <w:sz w:val="22"/>
                <w:szCs w:val="22"/>
                <w:lang w:val="en-US"/>
              </w:rPr>
              <w:t>).</w:t>
            </w:r>
          </w:p>
          <w:p w14:paraId="5C812AF4" w14:textId="6259C428" w:rsidR="00882DA1" w:rsidRDefault="00882DA1" w:rsidP="00882DA1">
            <w:pPr>
              <w:ind w:left="720"/>
              <w:rPr>
                <w:rFonts w:asciiTheme="minorHAnsi" w:hAnsiTheme="minorHAnsi" w:cstheme="minorHAnsi"/>
                <w:sz w:val="22"/>
                <w:szCs w:val="22"/>
                <w:lang w:val="en-US"/>
              </w:rPr>
            </w:pPr>
          </w:p>
          <w:p w14:paraId="22B4518E" w14:textId="735EBB0C" w:rsidR="00882DA1" w:rsidRDefault="00882DA1" w:rsidP="00EE0A2E">
            <w:pPr>
              <w:rPr>
                <w:rFonts w:asciiTheme="minorHAnsi" w:hAnsiTheme="minorHAnsi" w:cstheme="minorHAnsi"/>
                <w:sz w:val="22"/>
                <w:szCs w:val="22"/>
                <w:lang w:val="en-US"/>
              </w:rPr>
            </w:pPr>
          </w:p>
          <w:p w14:paraId="1BF6447B" w14:textId="77777777" w:rsidR="003A7E2C" w:rsidRPr="00F564E2" w:rsidRDefault="003A7E2C" w:rsidP="003A7E2C">
            <w:pPr>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lastRenderedPageBreak/>
              <w:t>B</w:t>
            </w:r>
            <w:r>
              <w:rPr>
                <w:rFonts w:asciiTheme="minorHAnsi" w:hAnsiTheme="minorHAnsi" w:cs="Arial"/>
                <w:sz w:val="22"/>
                <w:szCs w:val="22"/>
                <w:highlight w:val="yellow"/>
                <w:lang w:val="en-IE"/>
              </w:rPr>
              <w:t>1964 is added:</w:t>
            </w:r>
          </w:p>
          <w:p w14:paraId="51ADED29" w14:textId="77777777" w:rsidR="003A7E2C" w:rsidRPr="00B86D3D" w:rsidRDefault="003A7E2C" w:rsidP="003A7E2C">
            <w:pPr>
              <w:ind w:left="720"/>
              <w:rPr>
                <w:rFonts w:asciiTheme="minorHAnsi" w:hAnsiTheme="minorHAnsi" w:cs="Arial"/>
                <w:b/>
                <w:bCs/>
                <w:sz w:val="22"/>
                <w:szCs w:val="22"/>
                <w:u w:val="single"/>
                <w:lang w:val="en-IE"/>
              </w:rPr>
            </w:pPr>
            <w:r w:rsidRPr="00B86D3D">
              <w:rPr>
                <w:rFonts w:asciiTheme="minorHAnsi" w:hAnsiTheme="minorHAnsi" w:cs="Arial"/>
                <w:b/>
                <w:bCs/>
                <w:sz w:val="22"/>
                <w:szCs w:val="22"/>
                <w:u w:val="single"/>
                <w:lang w:val="en-IE"/>
              </w:rPr>
              <w:t>Technical Description:</w:t>
            </w:r>
          </w:p>
          <w:p w14:paraId="18702CDE" w14:textId="77777777" w:rsidR="003A7E2C" w:rsidRPr="00F564E2" w:rsidRDefault="003A7E2C" w:rsidP="003A7E2C">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IF &lt;Decisive Date&gt; is LESS than or EQUAL to &lt;TPendDate&gt;</w:t>
            </w:r>
          </w:p>
          <w:p w14:paraId="2275F480" w14:textId="77777777" w:rsidR="003A7E2C" w:rsidRPr="00F564E2" w:rsidRDefault="003A7E2C" w:rsidP="003A7E2C">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THEN R0</w:t>
            </w:r>
            <w:r>
              <w:rPr>
                <w:rFonts w:asciiTheme="minorHAnsi" w:hAnsiTheme="minorHAnsi" w:cs="Arial"/>
                <w:sz w:val="22"/>
                <w:szCs w:val="22"/>
                <w:highlight w:val="yellow"/>
                <w:lang w:val="en-IE"/>
              </w:rPr>
              <w:t>364</w:t>
            </w:r>
            <w:r w:rsidRPr="00F564E2">
              <w:rPr>
                <w:rFonts w:asciiTheme="minorHAnsi" w:hAnsiTheme="minorHAnsi" w:cs="Arial"/>
                <w:sz w:val="22"/>
                <w:szCs w:val="22"/>
                <w:highlight w:val="yellow"/>
                <w:lang w:val="en-IE"/>
              </w:rPr>
              <w:t xml:space="preserve"> attached to</w:t>
            </w:r>
          </w:p>
          <w:p w14:paraId="2231A0A7" w14:textId="77777777" w:rsidR="003A7E2C" w:rsidRPr="00F564E2" w:rsidRDefault="003A7E2C" w:rsidP="003A7E2C">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w:t>
            </w:r>
            <w:r w:rsidRPr="00515170">
              <w:rPr>
                <w:rFonts w:asciiTheme="minorHAnsi" w:hAnsiTheme="minorHAnsi" w:cstheme="minorHAnsi"/>
                <w:sz w:val="22"/>
                <w:szCs w:val="22"/>
                <w:highlight w:val="yellow"/>
                <w:lang w:val="en-US"/>
              </w:rPr>
              <w:t>Consignment/HouseConsignment/ConsignmentItem</w:t>
            </w:r>
            <w:r w:rsidRPr="00F564E2">
              <w:rPr>
                <w:rFonts w:asciiTheme="minorHAnsi" w:hAnsiTheme="minorHAnsi" w:cs="Arial"/>
                <w:sz w:val="22"/>
                <w:szCs w:val="22"/>
                <w:highlight w:val="yellow"/>
                <w:lang w:val="en-IE"/>
              </w:rPr>
              <w:t>/Packaging/</w:t>
            </w:r>
            <w:proofErr w:type="spellStart"/>
            <w:r w:rsidRPr="00F564E2">
              <w:rPr>
                <w:rFonts w:asciiTheme="minorHAnsi" w:hAnsiTheme="minorHAnsi" w:cs="Arial"/>
                <w:sz w:val="22"/>
                <w:szCs w:val="22"/>
                <w:highlight w:val="yellow"/>
                <w:lang w:val="en-IE"/>
              </w:rPr>
              <w:t>numberOfPackages</w:t>
            </w:r>
            <w:proofErr w:type="spellEnd"/>
          </w:p>
          <w:p w14:paraId="64ECEB73" w14:textId="77777777" w:rsidR="003A7E2C" w:rsidRPr="00F564E2" w:rsidRDefault="003A7E2C" w:rsidP="003A7E2C">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shall be disabled</w:t>
            </w:r>
          </w:p>
          <w:p w14:paraId="7011913D" w14:textId="77777777" w:rsidR="003A7E2C" w:rsidRPr="00B86D3D" w:rsidRDefault="003A7E2C" w:rsidP="003A7E2C">
            <w:pPr>
              <w:ind w:left="720"/>
              <w:rPr>
                <w:rFonts w:asciiTheme="minorHAnsi" w:hAnsiTheme="minorHAnsi" w:cs="Arial"/>
                <w:b/>
                <w:bCs/>
                <w:sz w:val="22"/>
                <w:szCs w:val="22"/>
                <w:u w:val="single"/>
                <w:lang w:val="en-IE"/>
              </w:rPr>
            </w:pPr>
            <w:r w:rsidRPr="00B86D3D">
              <w:rPr>
                <w:rFonts w:asciiTheme="minorHAnsi" w:hAnsiTheme="minorHAnsi" w:cs="Arial"/>
                <w:b/>
                <w:bCs/>
                <w:sz w:val="22"/>
                <w:szCs w:val="22"/>
                <w:u w:val="single"/>
                <w:lang w:val="en-IE"/>
              </w:rPr>
              <w:t>Functional Description:</w:t>
            </w:r>
          </w:p>
          <w:p w14:paraId="6CFDB1AA" w14:textId="77777777" w:rsidR="003A7E2C" w:rsidRDefault="003A7E2C" w:rsidP="003A7E2C">
            <w:pPr>
              <w:ind w:left="720"/>
              <w:rPr>
                <w:rFonts w:asciiTheme="minorHAnsi" w:hAnsiTheme="minorHAnsi" w:cs="Arial"/>
                <w:sz w:val="22"/>
                <w:szCs w:val="22"/>
                <w:lang w:val="en-IE"/>
              </w:rPr>
            </w:pPr>
            <w:r w:rsidRPr="00F564E2">
              <w:rPr>
                <w:rFonts w:asciiTheme="minorHAnsi" w:hAnsiTheme="minorHAnsi" w:cs="Arial"/>
                <w:sz w:val="22"/>
                <w:szCs w:val="22"/>
                <w:highlight w:val="yellow"/>
                <w:lang w:val="en-IE"/>
              </w:rPr>
              <w:t>N/A</w:t>
            </w:r>
          </w:p>
          <w:p w14:paraId="5B95C529" w14:textId="77777777" w:rsidR="003A7E2C" w:rsidRDefault="003A7E2C" w:rsidP="003A7E2C">
            <w:pPr>
              <w:ind w:left="720"/>
              <w:rPr>
                <w:rFonts w:asciiTheme="minorHAnsi" w:hAnsiTheme="minorHAnsi" w:cs="Arial"/>
                <w:sz w:val="22"/>
                <w:szCs w:val="22"/>
                <w:lang w:val="en-IE"/>
              </w:rPr>
            </w:pPr>
          </w:p>
          <w:p w14:paraId="1BB9A038" w14:textId="77777777" w:rsidR="003A7E2C" w:rsidRPr="00B86D3D" w:rsidRDefault="003A7E2C" w:rsidP="003A7E2C">
            <w:pPr>
              <w:ind w:left="720"/>
              <w:rPr>
                <w:rFonts w:asciiTheme="minorHAnsi" w:hAnsiTheme="minorHAnsi" w:cs="Arial"/>
                <w:b/>
                <w:bCs/>
                <w:sz w:val="22"/>
                <w:szCs w:val="22"/>
                <w:u w:val="single"/>
                <w:lang w:val="en-IE"/>
              </w:rPr>
            </w:pPr>
            <w:r w:rsidRPr="00B86D3D">
              <w:rPr>
                <w:rFonts w:asciiTheme="minorHAnsi" w:hAnsiTheme="minorHAnsi" w:cs="Arial"/>
                <w:b/>
                <w:bCs/>
                <w:sz w:val="22"/>
                <w:szCs w:val="22"/>
                <w:lang w:val="en-IE"/>
              </w:rPr>
              <w:sym w:font="Wingdings" w:char="F0E0"/>
            </w:r>
            <w:r w:rsidRPr="00B86D3D">
              <w:rPr>
                <w:rFonts w:asciiTheme="minorHAnsi" w:hAnsiTheme="minorHAnsi" w:cs="Arial"/>
                <w:b/>
                <w:bCs/>
                <w:sz w:val="22"/>
                <w:szCs w:val="22"/>
                <w:lang w:val="en-IE"/>
              </w:rPr>
              <w:t xml:space="preserve"> </w:t>
            </w:r>
            <w:r w:rsidRPr="00B86D3D">
              <w:rPr>
                <w:rFonts w:asciiTheme="minorHAnsi" w:hAnsiTheme="minorHAnsi" w:cs="Arial"/>
                <w:b/>
                <w:bCs/>
                <w:sz w:val="22"/>
                <w:szCs w:val="22"/>
                <w:u w:val="single"/>
                <w:lang w:val="en-IE"/>
              </w:rPr>
              <w:t>Appendix K:</w:t>
            </w:r>
          </w:p>
          <w:p w14:paraId="3B445485" w14:textId="77777777" w:rsidR="003A7E2C" w:rsidRPr="00B86D3D" w:rsidRDefault="003A7E2C" w:rsidP="003A7E2C">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B1964 in Common Domain messages</w:t>
            </w:r>
          </w:p>
          <w:p w14:paraId="476B336E" w14:textId="49064BE2" w:rsidR="003A7E2C" w:rsidRDefault="003A7E2C" w:rsidP="003A7E2C">
            <w:pPr>
              <w:ind w:left="1440"/>
              <w:rPr>
                <w:rFonts w:asciiTheme="minorHAnsi" w:hAnsiTheme="minorHAnsi" w:cs="Arial"/>
                <w:sz w:val="22"/>
                <w:szCs w:val="22"/>
              </w:rPr>
            </w:pPr>
            <w:r w:rsidRPr="00F564E2">
              <w:rPr>
                <w:rFonts w:asciiTheme="minorHAnsi" w:hAnsiTheme="minorHAnsi" w:cs="Arial"/>
                <w:sz w:val="22"/>
                <w:szCs w:val="22"/>
              </w:rPr>
              <w:t>Validated by Sender: R</w:t>
            </w:r>
            <w:r w:rsidRPr="00F564E2">
              <w:rPr>
                <w:rFonts w:asciiTheme="minorHAnsi" w:hAnsiTheme="minorHAnsi" w:cs="Arial"/>
                <w:sz w:val="22"/>
                <w:szCs w:val="22"/>
                <w:lang w:val="en-IE"/>
              </w:rPr>
              <w:tab/>
            </w:r>
            <w:r w:rsidRPr="00F564E2">
              <w:rPr>
                <w:rFonts w:asciiTheme="minorHAnsi" w:hAnsiTheme="minorHAnsi" w:cs="Arial"/>
                <w:sz w:val="22"/>
                <w:szCs w:val="22"/>
                <w:lang w:val="en-IE"/>
              </w:rPr>
              <w:tab/>
            </w:r>
            <w:r w:rsidRPr="00F564E2">
              <w:rPr>
                <w:rFonts w:asciiTheme="minorHAnsi" w:hAnsiTheme="minorHAnsi" w:cs="Arial"/>
                <w:sz w:val="22"/>
                <w:szCs w:val="22"/>
                <w:lang w:val="en-IE"/>
              </w:rPr>
              <w:tab/>
            </w:r>
            <w:r w:rsidRPr="00F564E2">
              <w:rPr>
                <w:rFonts w:asciiTheme="minorHAnsi" w:hAnsiTheme="minorHAnsi" w:cs="Arial"/>
                <w:sz w:val="22"/>
                <w:szCs w:val="22"/>
              </w:rPr>
              <w:t>Validated by Recipient: R</w:t>
            </w:r>
          </w:p>
          <w:p w14:paraId="76A0D6E1" w14:textId="77777777" w:rsidR="003A7E2C" w:rsidRPr="00B86D3D" w:rsidRDefault="003A7E2C" w:rsidP="003A7E2C">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B1964 in External Domain messages</w:t>
            </w:r>
          </w:p>
          <w:p w14:paraId="1360605D" w14:textId="77777777" w:rsidR="003A7E2C" w:rsidRDefault="003A7E2C" w:rsidP="003A7E2C">
            <w:pPr>
              <w:ind w:left="1440"/>
              <w:rPr>
                <w:rFonts w:asciiTheme="minorHAnsi" w:hAnsiTheme="minorHAnsi" w:cs="Arial"/>
                <w:sz w:val="22"/>
                <w:szCs w:val="22"/>
              </w:rPr>
            </w:pPr>
            <w:r w:rsidRPr="00F564E2">
              <w:rPr>
                <w:rFonts w:asciiTheme="minorHAnsi" w:hAnsiTheme="minorHAnsi" w:cs="Arial"/>
                <w:sz w:val="22"/>
                <w:szCs w:val="22"/>
              </w:rPr>
              <w:t xml:space="preserve">Validated by Sender: </w:t>
            </w:r>
            <w:r>
              <w:rPr>
                <w:rFonts w:asciiTheme="minorHAnsi" w:hAnsiTheme="minorHAnsi" w:cs="Arial"/>
                <w:sz w:val="22"/>
                <w:szCs w:val="22"/>
              </w:rPr>
              <w:t>-</w:t>
            </w:r>
            <w:r w:rsidRPr="00F564E2">
              <w:rPr>
                <w:rFonts w:asciiTheme="minorHAnsi" w:hAnsiTheme="minorHAnsi" w:cs="Arial"/>
                <w:sz w:val="22"/>
                <w:szCs w:val="22"/>
                <w:lang w:val="en-IE"/>
              </w:rPr>
              <w:tab/>
            </w:r>
            <w:r w:rsidRPr="00F564E2">
              <w:rPr>
                <w:rFonts w:asciiTheme="minorHAnsi" w:hAnsiTheme="minorHAnsi" w:cs="Arial"/>
                <w:sz w:val="22"/>
                <w:szCs w:val="22"/>
                <w:lang w:val="en-IE"/>
              </w:rPr>
              <w:tab/>
            </w:r>
            <w:r w:rsidRPr="00F564E2">
              <w:rPr>
                <w:rFonts w:asciiTheme="minorHAnsi" w:hAnsiTheme="minorHAnsi" w:cs="Arial"/>
                <w:sz w:val="22"/>
                <w:szCs w:val="22"/>
                <w:lang w:val="en-IE"/>
              </w:rPr>
              <w:tab/>
            </w:r>
            <w:r w:rsidRPr="00F564E2">
              <w:rPr>
                <w:rFonts w:asciiTheme="minorHAnsi" w:hAnsiTheme="minorHAnsi" w:cs="Arial"/>
                <w:sz w:val="22"/>
                <w:szCs w:val="22"/>
              </w:rPr>
              <w:t xml:space="preserve">Validated by Recipient: </w:t>
            </w:r>
            <w:r>
              <w:rPr>
                <w:rFonts w:asciiTheme="minorHAnsi" w:hAnsiTheme="minorHAnsi" w:cs="Arial"/>
                <w:sz w:val="22"/>
                <w:szCs w:val="22"/>
              </w:rPr>
              <w:t>-</w:t>
            </w:r>
          </w:p>
          <w:p w14:paraId="514265AF" w14:textId="446F3B8B" w:rsidR="008A33B6" w:rsidRDefault="00E56AD3" w:rsidP="00E56AD3">
            <w:pPr>
              <w:ind w:left="720"/>
              <w:rPr>
                <w:rFonts w:asciiTheme="minorHAnsi" w:hAnsiTheme="minorHAnsi" w:cs="Arial"/>
                <w:sz w:val="22"/>
                <w:szCs w:val="22"/>
                <w:lang w:val="en-IE"/>
              </w:rPr>
            </w:pPr>
            <w:r w:rsidRPr="00E56AD3">
              <w:rPr>
                <w:rFonts w:asciiTheme="minorHAnsi" w:hAnsiTheme="minorHAnsi" w:cs="Arial"/>
                <w:b/>
                <w:bCs/>
                <w:sz w:val="22"/>
                <w:szCs w:val="22"/>
                <w:highlight w:val="green"/>
                <w:lang w:val="en-IE"/>
              </w:rPr>
              <w:t>Note:</w:t>
            </w:r>
            <w:r w:rsidRPr="00E56AD3">
              <w:rPr>
                <w:rFonts w:asciiTheme="minorHAnsi" w:hAnsiTheme="minorHAnsi" w:cs="Arial"/>
                <w:sz w:val="22"/>
                <w:szCs w:val="22"/>
                <w:highlight w:val="green"/>
                <w:lang w:val="en-IE"/>
              </w:rPr>
              <w:t xml:space="preserve"> If the Recipient is validating the rule R0364, then it must also apply the B1964.</w:t>
            </w:r>
          </w:p>
          <w:p w14:paraId="52322188" w14:textId="4760A8E0" w:rsidR="00EB5CAE" w:rsidRDefault="00EB5CAE" w:rsidP="008A33B6">
            <w:pPr>
              <w:ind w:left="360"/>
              <w:rPr>
                <w:rFonts w:asciiTheme="minorHAnsi" w:hAnsiTheme="minorHAnsi" w:cs="Arial"/>
                <w:sz w:val="22"/>
                <w:szCs w:val="22"/>
                <w:lang w:val="en-IE"/>
              </w:rPr>
            </w:pPr>
          </w:p>
          <w:p w14:paraId="623B6F77" w14:textId="1D301D1F" w:rsidR="00E56AD3" w:rsidRDefault="00E56AD3" w:rsidP="008A33B6">
            <w:pPr>
              <w:ind w:left="360"/>
              <w:rPr>
                <w:rFonts w:asciiTheme="minorHAnsi" w:hAnsiTheme="minorHAnsi" w:cs="Arial"/>
                <w:sz w:val="22"/>
                <w:szCs w:val="22"/>
                <w:lang w:val="en-IE"/>
              </w:rPr>
            </w:pPr>
          </w:p>
          <w:p w14:paraId="59D9EF86" w14:textId="77777777" w:rsidR="00E56AD3" w:rsidRPr="00991E6D" w:rsidRDefault="00E56AD3" w:rsidP="008A33B6">
            <w:pPr>
              <w:ind w:left="360"/>
              <w:rPr>
                <w:rFonts w:asciiTheme="minorHAnsi" w:hAnsiTheme="minorHAnsi" w:cs="Arial"/>
                <w:sz w:val="22"/>
                <w:szCs w:val="22"/>
                <w:lang w:val="en-IE"/>
              </w:rPr>
            </w:pPr>
          </w:p>
          <w:p w14:paraId="7B43D9D7" w14:textId="1C42AC44" w:rsidR="008A33B6" w:rsidRDefault="008A33B6" w:rsidP="008A33B6">
            <w:pPr>
              <w:rPr>
                <w:rFonts w:asciiTheme="minorHAnsi" w:hAnsiTheme="minorHAnsi" w:cs="Arial"/>
                <w:sz w:val="22"/>
                <w:szCs w:val="22"/>
                <w:lang w:val="en-IE"/>
              </w:rPr>
            </w:pPr>
            <w:r w:rsidRPr="00F564E2">
              <w:rPr>
                <w:rFonts w:asciiTheme="minorHAnsi" w:hAnsiTheme="minorHAnsi" w:cs="Arial"/>
                <w:sz w:val="22"/>
                <w:szCs w:val="22"/>
                <w:highlight w:val="yellow"/>
                <w:lang w:val="en-IE"/>
              </w:rPr>
              <w:t>R0219</w:t>
            </w:r>
            <w:r w:rsidRPr="00F564E2">
              <w:rPr>
                <w:rFonts w:asciiTheme="minorHAnsi" w:hAnsiTheme="minorHAnsi" w:cs="Arial"/>
                <w:sz w:val="22"/>
                <w:szCs w:val="22"/>
                <w:lang w:val="en-IE"/>
              </w:rPr>
              <w:t xml:space="preserve"> </w:t>
            </w:r>
            <w:r>
              <w:rPr>
                <w:rFonts w:asciiTheme="minorHAnsi" w:hAnsiTheme="minorHAnsi" w:cs="Arial"/>
                <w:sz w:val="22"/>
                <w:szCs w:val="22"/>
                <w:lang w:val="en-IE"/>
              </w:rPr>
              <w:t>is added:</w:t>
            </w:r>
          </w:p>
          <w:p w14:paraId="44D76F17" w14:textId="77777777" w:rsidR="008A33B6" w:rsidRPr="00F564E2" w:rsidRDefault="008A33B6" w:rsidP="008A33B6">
            <w:pPr>
              <w:rPr>
                <w:rFonts w:asciiTheme="minorHAnsi" w:hAnsiTheme="minorHAnsi" w:cs="Arial"/>
                <w:sz w:val="22"/>
                <w:szCs w:val="22"/>
                <w:lang w:val="en-IE"/>
              </w:rPr>
            </w:pPr>
          </w:p>
          <w:p w14:paraId="75090331" w14:textId="77777777" w:rsidR="008A33B6" w:rsidRPr="008A33B6" w:rsidRDefault="008A33B6" w:rsidP="008A33B6">
            <w:pPr>
              <w:ind w:left="720"/>
              <w:rPr>
                <w:rFonts w:asciiTheme="minorHAnsi" w:hAnsiTheme="minorHAnsi" w:cs="Arial"/>
                <w:b/>
                <w:bCs/>
                <w:sz w:val="22"/>
                <w:szCs w:val="22"/>
                <w:u w:val="single"/>
                <w:lang w:val="en-IE"/>
              </w:rPr>
            </w:pPr>
            <w:r w:rsidRPr="008A33B6">
              <w:rPr>
                <w:rFonts w:asciiTheme="minorHAnsi" w:hAnsiTheme="minorHAnsi" w:cs="Arial"/>
                <w:b/>
                <w:bCs/>
                <w:sz w:val="22"/>
                <w:szCs w:val="22"/>
                <w:u w:val="single"/>
                <w:lang w:val="en-IE"/>
              </w:rPr>
              <w:t>Technical Description:</w:t>
            </w:r>
          </w:p>
          <w:p w14:paraId="75CC52D4" w14:textId="2DBFA228" w:rsidR="008A33B6" w:rsidRPr="00B86D3D" w:rsidRDefault="008A33B6" w:rsidP="008A33B6">
            <w:pPr>
              <w:ind w:left="720"/>
              <w:rPr>
                <w:rFonts w:asciiTheme="minorHAnsi" w:hAnsiTheme="minorHAnsi" w:cs="Arial"/>
                <w:sz w:val="22"/>
                <w:szCs w:val="22"/>
                <w:highlight w:val="yellow"/>
                <w:lang w:val="en-IE"/>
              </w:rPr>
            </w:pPr>
            <w:r w:rsidRPr="00B86D3D">
              <w:rPr>
                <w:rFonts w:asciiTheme="minorHAnsi" w:hAnsiTheme="minorHAnsi" w:cs="Arial"/>
                <w:sz w:val="22"/>
                <w:szCs w:val="22"/>
                <w:highlight w:val="yellow"/>
                <w:lang w:val="en-IE"/>
              </w:rPr>
              <w:t>IF /*/</w:t>
            </w:r>
            <w:r w:rsidRPr="00B86D3D">
              <w:rPr>
                <w:rFonts w:asciiTheme="minorHAnsi" w:hAnsiTheme="minorHAnsi" w:cstheme="minorHAnsi"/>
                <w:sz w:val="22"/>
                <w:szCs w:val="22"/>
                <w:highlight w:val="yellow"/>
                <w:lang w:val="en-US"/>
              </w:rPr>
              <w:t>Consignment/HouseConsignment/ConsignmentItem/Packaging</w:t>
            </w:r>
            <w:r w:rsidRPr="00B86D3D">
              <w:rPr>
                <w:rFonts w:asciiTheme="minorHAnsi" w:hAnsiTheme="minorHAnsi" w:cs="Arial"/>
                <w:sz w:val="22"/>
                <w:szCs w:val="22"/>
                <w:highlight w:val="yellow"/>
                <w:lang w:val="en-IE"/>
              </w:rPr>
              <w:t>/</w:t>
            </w:r>
            <w:proofErr w:type="spellStart"/>
            <w:r w:rsidRPr="00B86D3D">
              <w:rPr>
                <w:rFonts w:asciiTheme="minorHAnsi" w:hAnsiTheme="minorHAnsi" w:cs="Arial"/>
                <w:sz w:val="22"/>
                <w:szCs w:val="22"/>
                <w:highlight w:val="yellow"/>
                <w:lang w:val="en-IE"/>
              </w:rPr>
              <w:t>numberOfPackages</w:t>
            </w:r>
            <w:proofErr w:type="spellEnd"/>
            <w:r w:rsidRPr="00B86D3D">
              <w:rPr>
                <w:rFonts w:asciiTheme="minorHAnsi" w:hAnsiTheme="minorHAnsi" w:cs="Arial"/>
                <w:sz w:val="22"/>
                <w:szCs w:val="22"/>
                <w:highlight w:val="yellow"/>
                <w:lang w:val="en-IE"/>
              </w:rPr>
              <w:t xml:space="preserve"> is EQUAL to '0' (zero)</w:t>
            </w:r>
          </w:p>
          <w:p w14:paraId="3A927BBD" w14:textId="6548BFBA" w:rsidR="008A33B6" w:rsidRPr="00B86D3D" w:rsidRDefault="008A33B6" w:rsidP="008A33B6">
            <w:pPr>
              <w:ind w:left="720"/>
              <w:rPr>
                <w:rFonts w:asciiTheme="minorHAnsi" w:hAnsiTheme="minorHAnsi" w:cs="Arial"/>
                <w:sz w:val="22"/>
                <w:szCs w:val="22"/>
                <w:highlight w:val="yellow"/>
                <w:lang w:val="en-IE"/>
              </w:rPr>
            </w:pPr>
            <w:r w:rsidRPr="00B86D3D">
              <w:rPr>
                <w:rFonts w:asciiTheme="minorHAnsi" w:hAnsiTheme="minorHAnsi" w:cs="Arial"/>
                <w:sz w:val="22"/>
                <w:szCs w:val="22"/>
                <w:highlight w:val="yellow"/>
                <w:lang w:val="en-IE"/>
              </w:rPr>
              <w:t>THEN no further data group /*/</w:t>
            </w:r>
            <w:r w:rsidRPr="00B86D3D">
              <w:rPr>
                <w:rFonts w:asciiTheme="minorHAnsi" w:hAnsiTheme="minorHAnsi" w:cstheme="minorHAnsi"/>
                <w:sz w:val="22"/>
                <w:szCs w:val="22"/>
                <w:highlight w:val="yellow"/>
                <w:lang w:val="en-US"/>
              </w:rPr>
              <w:t>Consignment/HouseConsignment/ConsignmentItem/Packaging</w:t>
            </w:r>
            <w:r w:rsidRPr="00B86D3D">
              <w:rPr>
                <w:rFonts w:asciiTheme="minorHAnsi" w:hAnsiTheme="minorHAnsi" w:cs="Arial"/>
                <w:sz w:val="22"/>
                <w:szCs w:val="22"/>
                <w:highlight w:val="yellow"/>
                <w:lang w:val="en-IE"/>
              </w:rPr>
              <w:t xml:space="preserve"> with a value not equal to "0" (zero) in the data item /*/</w:t>
            </w:r>
            <w:r w:rsidRPr="00B86D3D">
              <w:rPr>
                <w:rFonts w:asciiTheme="minorHAnsi" w:hAnsiTheme="minorHAnsi" w:cstheme="minorHAnsi"/>
                <w:sz w:val="22"/>
                <w:szCs w:val="22"/>
                <w:highlight w:val="yellow"/>
                <w:lang w:val="en-US"/>
              </w:rPr>
              <w:t>Consignment/HouseConsignment/ConsignmentItem/Packaging</w:t>
            </w:r>
            <w:r w:rsidRPr="00B86D3D">
              <w:rPr>
                <w:rFonts w:asciiTheme="minorHAnsi" w:hAnsiTheme="minorHAnsi" w:cs="Arial"/>
                <w:sz w:val="22"/>
                <w:szCs w:val="22"/>
                <w:highlight w:val="yellow"/>
                <w:lang w:val="en-IE"/>
              </w:rPr>
              <w:t xml:space="preserve"> /</w:t>
            </w:r>
            <w:proofErr w:type="spellStart"/>
            <w:r w:rsidRPr="00B86D3D">
              <w:rPr>
                <w:rFonts w:asciiTheme="minorHAnsi" w:hAnsiTheme="minorHAnsi" w:cs="Arial"/>
                <w:sz w:val="22"/>
                <w:szCs w:val="22"/>
                <w:highlight w:val="yellow"/>
                <w:lang w:val="en-IE"/>
              </w:rPr>
              <w:t>numberOfPackages</w:t>
            </w:r>
            <w:proofErr w:type="spellEnd"/>
            <w:r w:rsidRPr="00B86D3D">
              <w:rPr>
                <w:rFonts w:asciiTheme="minorHAnsi" w:hAnsiTheme="minorHAnsi" w:cs="Arial"/>
                <w:sz w:val="22"/>
                <w:szCs w:val="22"/>
                <w:highlight w:val="yellow"/>
                <w:lang w:val="en-IE"/>
              </w:rPr>
              <w:t xml:space="preserve"> is specified for this data group /*/</w:t>
            </w:r>
            <w:r w:rsidRPr="00B86D3D">
              <w:rPr>
                <w:rFonts w:asciiTheme="minorHAnsi" w:hAnsiTheme="minorHAnsi" w:cstheme="minorHAnsi"/>
                <w:sz w:val="22"/>
                <w:szCs w:val="22"/>
                <w:highlight w:val="yellow"/>
                <w:lang w:val="en-US"/>
              </w:rPr>
              <w:t xml:space="preserve"> HouseConsignment/ConsignmentItem</w:t>
            </w:r>
            <w:r w:rsidR="00B86D3D" w:rsidRPr="00B86D3D">
              <w:rPr>
                <w:rFonts w:asciiTheme="minorHAnsi" w:hAnsiTheme="minorHAnsi" w:cstheme="minorHAnsi"/>
                <w:sz w:val="22"/>
                <w:szCs w:val="22"/>
                <w:highlight w:val="yellow"/>
                <w:lang w:val="en-US"/>
              </w:rPr>
              <w:t>.</w:t>
            </w:r>
          </w:p>
          <w:p w14:paraId="3ADABCDE" w14:textId="77777777" w:rsidR="008A33B6" w:rsidRPr="00F564E2" w:rsidRDefault="008A33B6" w:rsidP="00267C8A">
            <w:pPr>
              <w:rPr>
                <w:rFonts w:asciiTheme="minorHAnsi" w:hAnsiTheme="minorHAnsi" w:cs="Arial"/>
                <w:sz w:val="22"/>
                <w:szCs w:val="22"/>
                <w:lang w:val="en-IE"/>
              </w:rPr>
            </w:pPr>
          </w:p>
          <w:p w14:paraId="748C57C1" w14:textId="77777777" w:rsidR="008A33B6" w:rsidRPr="00267C8A" w:rsidRDefault="008A33B6" w:rsidP="008A33B6">
            <w:pPr>
              <w:ind w:left="720"/>
              <w:rPr>
                <w:rFonts w:asciiTheme="minorHAnsi" w:hAnsiTheme="minorHAnsi" w:cs="Arial"/>
                <w:b/>
                <w:bCs/>
                <w:sz w:val="22"/>
                <w:szCs w:val="22"/>
                <w:u w:val="single"/>
                <w:lang w:val="en-IE"/>
              </w:rPr>
            </w:pPr>
            <w:r w:rsidRPr="00267C8A">
              <w:rPr>
                <w:rFonts w:asciiTheme="minorHAnsi" w:hAnsiTheme="minorHAnsi" w:cs="Arial"/>
                <w:b/>
                <w:bCs/>
                <w:sz w:val="22"/>
                <w:szCs w:val="22"/>
                <w:u w:val="single"/>
                <w:lang w:val="en-IE"/>
              </w:rPr>
              <w:t>Functional Description:</w:t>
            </w:r>
          </w:p>
          <w:p w14:paraId="470F6F6A" w14:textId="1593E757" w:rsidR="008A33B6" w:rsidRPr="00E56AD3" w:rsidRDefault="008A33B6" w:rsidP="008A33B6">
            <w:pPr>
              <w:ind w:left="720"/>
              <w:rPr>
                <w:rFonts w:asciiTheme="minorHAnsi" w:hAnsiTheme="minorHAnsi" w:cs="Arial"/>
                <w:sz w:val="22"/>
                <w:szCs w:val="22"/>
                <w:highlight w:val="yellow"/>
                <w:lang w:val="en-IE"/>
              </w:rPr>
            </w:pPr>
            <w:r w:rsidRPr="00E56AD3">
              <w:rPr>
                <w:rFonts w:asciiTheme="minorHAnsi" w:hAnsiTheme="minorHAnsi" w:cs="Arial"/>
                <w:sz w:val="22"/>
                <w:szCs w:val="22"/>
                <w:highlight w:val="yellow"/>
                <w:lang w:val="en-IE"/>
              </w:rPr>
              <w:t>IF &lt;</w:t>
            </w:r>
            <w:r w:rsidR="00267C8A" w:rsidRPr="00E56AD3">
              <w:rPr>
                <w:rFonts w:asciiTheme="minorHAnsi" w:hAnsiTheme="minorHAnsi" w:cstheme="minorHAnsi"/>
                <w:sz w:val="22"/>
                <w:szCs w:val="22"/>
                <w:highlight w:val="yellow"/>
                <w:lang w:val="en-US"/>
              </w:rPr>
              <w:t>CONSIGNMENT-HOUSE CONSIGNMENT-CONSIGNMENT ITEM-PACKAGING</w:t>
            </w:r>
            <w:r w:rsidRPr="00E56AD3">
              <w:rPr>
                <w:rFonts w:asciiTheme="minorHAnsi" w:hAnsiTheme="minorHAnsi" w:cs="Arial"/>
                <w:sz w:val="22"/>
                <w:szCs w:val="22"/>
                <w:highlight w:val="yellow"/>
                <w:lang w:val="en-IE"/>
              </w:rPr>
              <w:t>.Number of packages&gt; is EQUAL to '0' (zero)</w:t>
            </w:r>
          </w:p>
          <w:p w14:paraId="3632095A" w14:textId="39F53F18" w:rsidR="008A33B6" w:rsidRPr="00E56AD3" w:rsidRDefault="008A33B6" w:rsidP="008A33B6">
            <w:pPr>
              <w:ind w:left="720"/>
              <w:rPr>
                <w:rFonts w:asciiTheme="minorHAnsi" w:hAnsiTheme="minorHAnsi" w:cs="Arial"/>
                <w:sz w:val="22"/>
                <w:szCs w:val="22"/>
                <w:lang w:val="en-IE"/>
              </w:rPr>
            </w:pPr>
            <w:r w:rsidRPr="00E56AD3">
              <w:rPr>
                <w:rFonts w:asciiTheme="minorHAnsi" w:hAnsiTheme="minorHAnsi" w:cs="Arial"/>
                <w:sz w:val="22"/>
                <w:szCs w:val="22"/>
                <w:highlight w:val="yellow"/>
                <w:lang w:val="en-IE"/>
              </w:rPr>
              <w:t>THEN no further data group &lt;</w:t>
            </w:r>
            <w:r w:rsidR="00267C8A" w:rsidRPr="00E56AD3">
              <w:rPr>
                <w:rFonts w:asciiTheme="minorHAnsi" w:hAnsiTheme="minorHAnsi" w:cstheme="minorHAnsi"/>
                <w:sz w:val="22"/>
                <w:szCs w:val="22"/>
                <w:highlight w:val="yellow"/>
                <w:lang w:val="en-US"/>
              </w:rPr>
              <w:t>CONSIGNMENT-HOUSE CONSIGNMENT-CONSIGNMENT ITEM-PACKAGING</w:t>
            </w:r>
            <w:r w:rsidRPr="00E56AD3">
              <w:rPr>
                <w:rFonts w:asciiTheme="minorHAnsi" w:hAnsiTheme="minorHAnsi" w:cs="Arial"/>
                <w:sz w:val="22"/>
                <w:szCs w:val="22"/>
                <w:highlight w:val="yellow"/>
                <w:lang w:val="en-IE"/>
              </w:rPr>
              <w:t>&gt; with a value not equal to "0" (zero) in the data item &lt;</w:t>
            </w:r>
            <w:r w:rsidR="00267C8A" w:rsidRPr="00E56AD3">
              <w:rPr>
                <w:rFonts w:asciiTheme="minorHAnsi" w:hAnsiTheme="minorHAnsi" w:cstheme="minorHAnsi"/>
                <w:sz w:val="22"/>
                <w:szCs w:val="22"/>
                <w:highlight w:val="yellow"/>
                <w:lang w:val="en-US"/>
              </w:rPr>
              <w:t>CONSIGNMENT-HOUSE CONSIGNMENT-CONSIGNMENT ITEM-PACKAGING</w:t>
            </w:r>
            <w:r w:rsidRPr="00E56AD3">
              <w:rPr>
                <w:rFonts w:asciiTheme="minorHAnsi" w:hAnsiTheme="minorHAnsi" w:cs="Arial"/>
                <w:sz w:val="22"/>
                <w:szCs w:val="22"/>
                <w:highlight w:val="yellow"/>
                <w:lang w:val="en-IE"/>
              </w:rPr>
              <w:t xml:space="preserve">.Number of packages&gt; is specified for this data group </w:t>
            </w:r>
            <w:r w:rsidRPr="00792357">
              <w:rPr>
                <w:rFonts w:asciiTheme="minorHAnsi" w:hAnsiTheme="minorHAnsi" w:cs="Arial"/>
                <w:strike/>
                <w:color w:val="FFFF00"/>
                <w:sz w:val="22"/>
                <w:szCs w:val="22"/>
                <w:highlight w:val="blue"/>
                <w:lang w:val="en-IE"/>
              </w:rPr>
              <w:t>&lt;GOODS SHIPMENT-GOODS ITEM&gt;</w:t>
            </w:r>
            <w:r w:rsidR="00E56AD3" w:rsidRPr="00792357">
              <w:rPr>
                <w:rFonts w:asciiTheme="minorHAnsi" w:hAnsiTheme="minorHAnsi" w:cs="Arial"/>
                <w:strike/>
                <w:color w:val="FFFF00"/>
                <w:sz w:val="22"/>
                <w:szCs w:val="22"/>
                <w:highlight w:val="blue"/>
                <w:lang w:val="en-IE"/>
              </w:rPr>
              <w:t xml:space="preserve"> </w:t>
            </w:r>
            <w:r w:rsidR="00E56AD3" w:rsidRPr="00792357">
              <w:rPr>
                <w:rFonts w:asciiTheme="minorHAnsi" w:hAnsiTheme="minorHAnsi" w:cs="Arial"/>
                <w:b/>
                <w:bCs/>
                <w:color w:val="FFFF00"/>
                <w:sz w:val="22"/>
                <w:szCs w:val="22"/>
                <w:highlight w:val="blue"/>
                <w:lang w:val="en-IE"/>
              </w:rPr>
              <w:t>&lt;</w:t>
            </w:r>
            <w:r w:rsidR="00E56AD3" w:rsidRPr="00792357">
              <w:rPr>
                <w:rFonts w:asciiTheme="minorHAnsi" w:hAnsiTheme="minorHAnsi" w:cstheme="minorHAnsi"/>
                <w:b/>
                <w:bCs/>
                <w:color w:val="FFFF00"/>
                <w:sz w:val="22"/>
                <w:szCs w:val="22"/>
                <w:highlight w:val="blue"/>
                <w:lang w:val="en-US"/>
              </w:rPr>
              <w:t>CONSIGNMENT-HOUSE CONSIGNMENT-CONSIGNMENT ITEM&gt;</w:t>
            </w:r>
            <w:r w:rsidR="00267C8A" w:rsidRPr="00E56AD3">
              <w:rPr>
                <w:rFonts w:asciiTheme="minorHAnsi" w:hAnsiTheme="minorHAnsi" w:cs="Arial"/>
                <w:sz w:val="22"/>
                <w:szCs w:val="22"/>
                <w:highlight w:val="yellow"/>
                <w:lang w:val="en-IE"/>
              </w:rPr>
              <w:t>.</w:t>
            </w:r>
          </w:p>
          <w:p w14:paraId="678B64D6" w14:textId="5388D6BA" w:rsidR="002C507D" w:rsidRDefault="002C507D" w:rsidP="008A33B6">
            <w:pPr>
              <w:ind w:left="720"/>
              <w:rPr>
                <w:rFonts w:asciiTheme="minorHAnsi" w:hAnsiTheme="minorHAnsi" w:cs="Arial"/>
                <w:sz w:val="22"/>
                <w:szCs w:val="22"/>
                <w:highlight w:val="yellow"/>
                <w:lang w:val="en-IE"/>
              </w:rPr>
            </w:pPr>
          </w:p>
          <w:p w14:paraId="43A28592" w14:textId="4CEB1060" w:rsidR="00E56AD3" w:rsidRDefault="00E56AD3" w:rsidP="008A33B6">
            <w:pPr>
              <w:ind w:left="720"/>
              <w:rPr>
                <w:rFonts w:asciiTheme="minorHAnsi" w:hAnsiTheme="minorHAnsi" w:cs="Arial"/>
                <w:sz w:val="22"/>
                <w:szCs w:val="22"/>
                <w:highlight w:val="yellow"/>
                <w:lang w:val="en-IE"/>
              </w:rPr>
            </w:pPr>
          </w:p>
          <w:p w14:paraId="70E000A6" w14:textId="5299422E" w:rsidR="00E56AD3" w:rsidRPr="00E56AD3" w:rsidRDefault="00792357" w:rsidP="00E56AD3">
            <w:pPr>
              <w:ind w:left="720"/>
              <w:rPr>
                <w:rFonts w:asciiTheme="minorHAnsi" w:hAnsiTheme="minorHAnsi" w:cs="Arial"/>
                <w:sz w:val="22"/>
                <w:szCs w:val="22"/>
                <w:highlight w:val="green"/>
                <w:lang w:val="en-IE"/>
              </w:rPr>
            </w:pPr>
            <w:r w:rsidRPr="00792357">
              <w:rPr>
                <w:rFonts w:asciiTheme="minorHAnsi" w:hAnsiTheme="minorHAnsi" w:cs="Arial"/>
                <w:b/>
                <w:bCs/>
                <w:sz w:val="22"/>
                <w:szCs w:val="22"/>
                <w:highlight w:val="green"/>
                <w:lang w:val="en-IE"/>
              </w:rPr>
              <w:t>Note:</w:t>
            </w:r>
            <w:r>
              <w:rPr>
                <w:rFonts w:asciiTheme="minorHAnsi" w:hAnsiTheme="minorHAnsi" w:cs="Arial"/>
                <w:sz w:val="22"/>
                <w:szCs w:val="22"/>
                <w:highlight w:val="green"/>
                <w:lang w:val="en-IE"/>
              </w:rPr>
              <w:t xml:space="preserve"> </w:t>
            </w:r>
            <w:proofErr w:type="gramStart"/>
            <w:r w:rsidR="00E56AD3">
              <w:rPr>
                <w:rFonts w:asciiTheme="minorHAnsi" w:hAnsiTheme="minorHAnsi" w:cs="Arial"/>
                <w:sz w:val="22"/>
                <w:szCs w:val="22"/>
                <w:highlight w:val="green"/>
                <w:lang w:val="en-IE"/>
              </w:rPr>
              <w:t>t</w:t>
            </w:r>
            <w:r w:rsidR="00E56AD3" w:rsidRPr="00E56AD3">
              <w:rPr>
                <w:rFonts w:asciiTheme="minorHAnsi" w:hAnsiTheme="minorHAnsi" w:cs="Arial"/>
                <w:sz w:val="22"/>
                <w:szCs w:val="22"/>
                <w:highlight w:val="green"/>
                <w:lang w:val="en-IE"/>
              </w:rPr>
              <w:t>h</w:t>
            </w:r>
            <w:r w:rsidR="00E56AD3">
              <w:rPr>
                <w:rFonts w:asciiTheme="minorHAnsi" w:hAnsiTheme="minorHAnsi" w:cs="Arial"/>
                <w:sz w:val="22"/>
                <w:szCs w:val="22"/>
                <w:highlight w:val="green"/>
                <w:lang w:val="en-IE"/>
              </w:rPr>
              <w:t>e</w:t>
            </w:r>
            <w:proofErr w:type="gramEnd"/>
            <w:r w:rsidR="00E56AD3" w:rsidRPr="00E56AD3">
              <w:rPr>
                <w:rFonts w:asciiTheme="minorHAnsi" w:hAnsiTheme="minorHAnsi" w:cs="Arial"/>
                <w:sz w:val="22"/>
                <w:szCs w:val="22"/>
                <w:highlight w:val="green"/>
                <w:lang w:val="en-IE"/>
              </w:rPr>
              <w:t xml:space="preserve"> Rule R0219 can also be </w:t>
            </w:r>
            <w:r w:rsidR="00E56AD3">
              <w:rPr>
                <w:rFonts w:asciiTheme="minorHAnsi" w:hAnsiTheme="minorHAnsi" w:cs="Arial"/>
                <w:sz w:val="22"/>
                <w:szCs w:val="22"/>
                <w:highlight w:val="green"/>
                <w:lang w:val="en-IE"/>
              </w:rPr>
              <w:t xml:space="preserve">understood - </w:t>
            </w:r>
            <w:r w:rsidR="00E56AD3" w:rsidRPr="00E56AD3">
              <w:rPr>
                <w:rFonts w:asciiTheme="minorHAnsi" w:hAnsiTheme="minorHAnsi" w:cs="Arial"/>
                <w:sz w:val="22"/>
                <w:szCs w:val="22"/>
                <w:highlight w:val="green"/>
                <w:lang w:val="en-IE"/>
              </w:rPr>
              <w:t>without the double negation – as follows:</w:t>
            </w:r>
          </w:p>
          <w:p w14:paraId="6442965A" w14:textId="77777777" w:rsidR="002F72F5" w:rsidRPr="00E56AD3" w:rsidRDefault="002F72F5" w:rsidP="00E56AD3">
            <w:pPr>
              <w:ind w:left="1440"/>
              <w:rPr>
                <w:rFonts w:asciiTheme="minorHAnsi" w:hAnsiTheme="minorHAnsi" w:cs="Arial"/>
                <w:sz w:val="22"/>
                <w:szCs w:val="22"/>
                <w:highlight w:val="green"/>
                <w:lang w:val="en-IE"/>
              </w:rPr>
            </w:pPr>
            <w:r w:rsidRPr="00E56AD3">
              <w:rPr>
                <w:rFonts w:asciiTheme="minorHAnsi" w:hAnsiTheme="minorHAnsi" w:cs="Arial"/>
                <w:sz w:val="22"/>
                <w:szCs w:val="22"/>
                <w:highlight w:val="green"/>
                <w:lang w:val="en-IE"/>
              </w:rPr>
              <w:t>IF &lt;</w:t>
            </w:r>
            <w:r w:rsidRPr="00E56AD3">
              <w:rPr>
                <w:rFonts w:asciiTheme="minorHAnsi" w:hAnsiTheme="minorHAnsi" w:cstheme="minorHAnsi"/>
                <w:sz w:val="22"/>
                <w:szCs w:val="22"/>
                <w:highlight w:val="green"/>
                <w:lang w:val="en-US"/>
              </w:rPr>
              <w:t>CONSIGNMENT-HOUSE CONSIGNMENT-CONSIGNMENT ITEM-PACKAGING</w:t>
            </w:r>
            <w:r w:rsidRPr="00E56AD3">
              <w:rPr>
                <w:rFonts w:asciiTheme="minorHAnsi" w:hAnsiTheme="minorHAnsi" w:cs="Arial"/>
                <w:sz w:val="22"/>
                <w:szCs w:val="22"/>
                <w:highlight w:val="green"/>
                <w:lang w:val="en-IE"/>
              </w:rPr>
              <w:t>.Number of packages&gt; is EQUAL to '0' (zero)</w:t>
            </w:r>
          </w:p>
          <w:p w14:paraId="698EDCB3" w14:textId="68F282C2" w:rsidR="002F72F5" w:rsidRPr="00E56AD3" w:rsidRDefault="002F72F5" w:rsidP="00E56AD3">
            <w:pPr>
              <w:ind w:left="1440"/>
              <w:rPr>
                <w:rFonts w:asciiTheme="minorHAnsi" w:hAnsiTheme="minorHAnsi" w:cs="Arial"/>
                <w:sz w:val="22"/>
                <w:szCs w:val="22"/>
                <w:highlight w:val="green"/>
                <w:lang w:val="en-IE"/>
              </w:rPr>
            </w:pPr>
            <w:r w:rsidRPr="00E56AD3">
              <w:rPr>
                <w:rFonts w:asciiTheme="minorHAnsi" w:hAnsiTheme="minorHAnsi" w:cs="Arial"/>
                <w:sz w:val="22"/>
                <w:szCs w:val="22"/>
                <w:highlight w:val="green"/>
                <w:lang w:val="en-IE"/>
              </w:rPr>
              <w:t>THEN in this &lt;</w:t>
            </w:r>
            <w:r w:rsidRPr="00E56AD3">
              <w:rPr>
                <w:rFonts w:asciiTheme="minorHAnsi" w:hAnsiTheme="minorHAnsi" w:cstheme="minorHAnsi"/>
                <w:sz w:val="22"/>
                <w:szCs w:val="22"/>
                <w:highlight w:val="green"/>
                <w:lang w:val="en-US"/>
              </w:rPr>
              <w:t>CONSIGNMENT-HOUSE CONSIGNMENT-CONSIGNMENT ITEM</w:t>
            </w:r>
            <w:r w:rsidRPr="00E56AD3">
              <w:rPr>
                <w:rFonts w:asciiTheme="minorHAnsi" w:hAnsiTheme="minorHAnsi" w:cs="Arial"/>
                <w:sz w:val="22"/>
                <w:szCs w:val="22"/>
                <w:highlight w:val="green"/>
                <w:lang w:val="en-IE"/>
              </w:rPr>
              <w:t>&gt;</w:t>
            </w:r>
            <w:r w:rsidR="002F6637" w:rsidRPr="00E56AD3">
              <w:rPr>
                <w:rFonts w:asciiTheme="minorHAnsi" w:hAnsiTheme="minorHAnsi" w:cs="Arial"/>
                <w:sz w:val="22"/>
                <w:szCs w:val="22"/>
                <w:highlight w:val="green"/>
                <w:lang w:val="en-IE"/>
              </w:rPr>
              <w:t xml:space="preserve"> any other occurrence of</w:t>
            </w:r>
            <w:r w:rsidRPr="00E56AD3">
              <w:rPr>
                <w:rFonts w:asciiTheme="minorHAnsi" w:hAnsiTheme="minorHAnsi" w:cs="Arial"/>
                <w:sz w:val="22"/>
                <w:szCs w:val="22"/>
                <w:highlight w:val="green"/>
                <w:lang w:val="en-IE"/>
              </w:rPr>
              <w:t xml:space="preserve"> </w:t>
            </w:r>
            <w:r w:rsidR="002F6637" w:rsidRPr="00E56AD3">
              <w:rPr>
                <w:rFonts w:asciiTheme="minorHAnsi" w:hAnsiTheme="minorHAnsi" w:cs="Arial"/>
                <w:sz w:val="22"/>
                <w:szCs w:val="22"/>
                <w:highlight w:val="green"/>
                <w:lang w:val="en-IE"/>
              </w:rPr>
              <w:t>&lt;</w:t>
            </w:r>
            <w:r w:rsidR="002F6637" w:rsidRPr="00E56AD3">
              <w:rPr>
                <w:rFonts w:asciiTheme="minorHAnsi" w:hAnsiTheme="minorHAnsi" w:cstheme="minorHAnsi"/>
                <w:sz w:val="22"/>
                <w:szCs w:val="22"/>
                <w:highlight w:val="green"/>
                <w:lang w:val="en-US"/>
              </w:rPr>
              <w:t>CONSIGNMENT-HOUSE CONSIGNMENT-CONSIGNMENT ITEM-PACKAGING</w:t>
            </w:r>
            <w:r w:rsidR="002F6637" w:rsidRPr="00E56AD3">
              <w:rPr>
                <w:rFonts w:asciiTheme="minorHAnsi" w:hAnsiTheme="minorHAnsi" w:cs="Arial"/>
                <w:sz w:val="22"/>
                <w:szCs w:val="22"/>
                <w:highlight w:val="green"/>
                <w:lang w:val="en-IE"/>
              </w:rPr>
              <w:t xml:space="preserve">.Number of packages&gt; shall be EQUAL </w:t>
            </w:r>
            <w:r w:rsidRPr="00E56AD3">
              <w:rPr>
                <w:rFonts w:asciiTheme="minorHAnsi" w:hAnsiTheme="minorHAnsi" w:cs="Arial"/>
                <w:sz w:val="22"/>
                <w:szCs w:val="22"/>
                <w:highlight w:val="green"/>
                <w:lang w:val="en-IE"/>
              </w:rPr>
              <w:t>to "0" (zero).</w:t>
            </w:r>
          </w:p>
          <w:p w14:paraId="0E04ABE1" w14:textId="77777777" w:rsidR="002F72F5" w:rsidRDefault="002F72F5" w:rsidP="008A33B6">
            <w:pPr>
              <w:ind w:left="720"/>
              <w:rPr>
                <w:rFonts w:asciiTheme="minorHAnsi" w:hAnsiTheme="minorHAnsi" w:cs="Arial"/>
                <w:sz w:val="22"/>
                <w:szCs w:val="22"/>
                <w:highlight w:val="yellow"/>
                <w:lang w:val="en-IE"/>
              </w:rPr>
            </w:pPr>
          </w:p>
          <w:p w14:paraId="047DD30A" w14:textId="77777777" w:rsidR="00B86D3D" w:rsidRPr="00B86D3D" w:rsidRDefault="00B86D3D" w:rsidP="00B86D3D">
            <w:pPr>
              <w:ind w:left="720"/>
              <w:rPr>
                <w:rFonts w:asciiTheme="minorHAnsi" w:hAnsiTheme="minorHAnsi" w:cs="Arial"/>
                <w:b/>
                <w:bCs/>
                <w:sz w:val="22"/>
                <w:szCs w:val="22"/>
                <w:u w:val="single"/>
                <w:lang w:val="en-IE"/>
              </w:rPr>
            </w:pPr>
            <w:r w:rsidRPr="00B86D3D">
              <w:rPr>
                <w:rFonts w:asciiTheme="minorHAnsi" w:hAnsiTheme="minorHAnsi" w:cs="Arial"/>
                <w:b/>
                <w:bCs/>
                <w:sz w:val="22"/>
                <w:szCs w:val="22"/>
                <w:lang w:val="en-IE"/>
              </w:rPr>
              <w:sym w:font="Wingdings" w:char="F0E0"/>
            </w:r>
            <w:r w:rsidRPr="00B86D3D">
              <w:rPr>
                <w:rFonts w:asciiTheme="minorHAnsi" w:hAnsiTheme="minorHAnsi" w:cs="Arial"/>
                <w:b/>
                <w:bCs/>
                <w:sz w:val="22"/>
                <w:szCs w:val="22"/>
                <w:lang w:val="en-IE"/>
              </w:rPr>
              <w:t xml:space="preserve"> </w:t>
            </w:r>
            <w:r w:rsidRPr="00B86D3D">
              <w:rPr>
                <w:rFonts w:asciiTheme="minorHAnsi" w:hAnsiTheme="minorHAnsi" w:cs="Arial"/>
                <w:b/>
                <w:bCs/>
                <w:sz w:val="22"/>
                <w:szCs w:val="22"/>
                <w:u w:val="single"/>
                <w:lang w:val="en-IE"/>
              </w:rPr>
              <w:t>Appendix K:</w:t>
            </w:r>
          </w:p>
          <w:p w14:paraId="60BC57D6"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R0219 in Common Domain messages</w:t>
            </w:r>
          </w:p>
          <w:p w14:paraId="11EFCB95" w14:textId="0289C600"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Validated by Sender: R</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Validated by Recipient: SR</w:t>
            </w:r>
          </w:p>
          <w:p w14:paraId="4062B392"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R0219 in External Domain messages</w:t>
            </w:r>
          </w:p>
          <w:p w14:paraId="178940DA" w14:textId="3A995D61"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 xml:space="preserve">Validated by Sender: </w:t>
            </w:r>
            <w:r>
              <w:rPr>
                <w:rFonts w:asciiTheme="minorHAnsi" w:hAnsiTheme="minorHAnsi" w:cs="Arial"/>
                <w:sz w:val="22"/>
                <w:szCs w:val="22"/>
              </w:rPr>
              <w:t>-</w:t>
            </w:r>
            <w:r w:rsidR="00B86D3D">
              <w:rPr>
                <w:rFonts w:asciiTheme="minorHAnsi" w:hAnsiTheme="minorHAnsi" w:cs="Arial"/>
                <w:sz w:val="22"/>
                <w:szCs w:val="22"/>
              </w:rPr>
              <w:t xml:space="preserve"> </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 xml:space="preserve">Validated by Recipient: </w:t>
            </w:r>
            <w:r>
              <w:rPr>
                <w:rFonts w:asciiTheme="minorHAnsi" w:hAnsiTheme="minorHAnsi" w:cs="Arial"/>
                <w:sz w:val="22"/>
                <w:szCs w:val="22"/>
              </w:rPr>
              <w:t>-</w:t>
            </w:r>
          </w:p>
          <w:p w14:paraId="0789ACD6" w14:textId="0FE40C82" w:rsidR="008A33B6" w:rsidRDefault="008A33B6" w:rsidP="008A33B6">
            <w:pPr>
              <w:ind w:left="720"/>
              <w:rPr>
                <w:rFonts w:asciiTheme="minorHAnsi" w:hAnsiTheme="minorHAnsi" w:cs="Arial"/>
                <w:sz w:val="22"/>
                <w:szCs w:val="22"/>
                <w:lang w:val="en-IE"/>
              </w:rPr>
            </w:pPr>
          </w:p>
          <w:p w14:paraId="42836FB1" w14:textId="77777777" w:rsidR="00E56AD3" w:rsidRPr="00F564E2" w:rsidRDefault="00E56AD3" w:rsidP="00E56AD3">
            <w:pPr>
              <w:rPr>
                <w:rFonts w:asciiTheme="minorHAnsi" w:hAnsiTheme="minorHAnsi" w:cs="Arial"/>
                <w:sz w:val="22"/>
                <w:szCs w:val="22"/>
                <w:lang w:val="en-IE"/>
              </w:rPr>
            </w:pPr>
          </w:p>
          <w:p w14:paraId="47B845B7" w14:textId="4737DDD7" w:rsidR="008A33B6" w:rsidRPr="00F564E2" w:rsidRDefault="008A33B6" w:rsidP="00B86D3D">
            <w:pPr>
              <w:rPr>
                <w:rFonts w:asciiTheme="minorHAnsi" w:hAnsiTheme="minorHAnsi" w:cs="Arial"/>
                <w:sz w:val="22"/>
                <w:szCs w:val="22"/>
                <w:lang w:val="en-IE"/>
              </w:rPr>
            </w:pPr>
            <w:r w:rsidRPr="00F564E2">
              <w:rPr>
                <w:rFonts w:asciiTheme="minorHAnsi" w:hAnsiTheme="minorHAnsi" w:cs="Arial"/>
                <w:sz w:val="22"/>
                <w:szCs w:val="22"/>
                <w:highlight w:val="yellow"/>
                <w:lang w:val="en-IE"/>
              </w:rPr>
              <w:lastRenderedPageBreak/>
              <w:t>B</w:t>
            </w:r>
            <w:r>
              <w:rPr>
                <w:rFonts w:asciiTheme="minorHAnsi" w:hAnsiTheme="minorHAnsi" w:cs="Arial"/>
                <w:sz w:val="22"/>
                <w:szCs w:val="22"/>
                <w:highlight w:val="yellow"/>
                <w:lang w:val="en-IE"/>
              </w:rPr>
              <w:t>18</w:t>
            </w:r>
            <w:r w:rsidRPr="00F564E2">
              <w:rPr>
                <w:rFonts w:asciiTheme="minorHAnsi" w:hAnsiTheme="minorHAnsi" w:cs="Arial"/>
                <w:sz w:val="22"/>
                <w:szCs w:val="22"/>
                <w:highlight w:val="yellow"/>
                <w:lang w:val="en-IE"/>
              </w:rPr>
              <w:t>19</w:t>
            </w:r>
            <w:r w:rsidR="00B86D3D">
              <w:rPr>
                <w:rFonts w:asciiTheme="minorHAnsi" w:hAnsiTheme="minorHAnsi" w:cs="Arial"/>
                <w:sz w:val="22"/>
                <w:szCs w:val="22"/>
                <w:lang w:val="en-IE"/>
              </w:rPr>
              <w:t xml:space="preserve"> is added</w:t>
            </w:r>
          </w:p>
          <w:p w14:paraId="03574B43" w14:textId="77777777" w:rsidR="008A33B6" w:rsidRPr="00F564E2" w:rsidRDefault="008A33B6" w:rsidP="008A33B6">
            <w:pPr>
              <w:ind w:left="720"/>
              <w:rPr>
                <w:rFonts w:asciiTheme="minorHAnsi" w:hAnsiTheme="minorHAnsi" w:cs="Arial"/>
                <w:sz w:val="22"/>
                <w:szCs w:val="22"/>
                <w:lang w:val="en-IE"/>
              </w:rPr>
            </w:pPr>
            <w:r w:rsidRPr="00F564E2">
              <w:rPr>
                <w:rFonts w:asciiTheme="minorHAnsi" w:hAnsiTheme="minorHAnsi" w:cs="Arial"/>
                <w:sz w:val="22"/>
                <w:szCs w:val="22"/>
                <w:lang w:val="en-IE"/>
              </w:rPr>
              <w:t>Technical Description:</w:t>
            </w:r>
          </w:p>
          <w:p w14:paraId="46EEEB48" w14:textId="77777777" w:rsidR="008A33B6" w:rsidRPr="00F564E2" w:rsidRDefault="008A33B6" w:rsidP="008A33B6">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IF &lt;Decisive Date&gt; is LESS than or EQUAL to &lt;TPendDate&gt;</w:t>
            </w:r>
          </w:p>
          <w:p w14:paraId="56C50DDC" w14:textId="77777777" w:rsidR="008A33B6" w:rsidRPr="00F564E2" w:rsidRDefault="008A33B6" w:rsidP="008A33B6">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THEN R0219 attached to</w:t>
            </w:r>
          </w:p>
          <w:p w14:paraId="60B18F8E" w14:textId="3452BDDD" w:rsidR="008A33B6" w:rsidRPr="00F564E2" w:rsidRDefault="008A33B6" w:rsidP="008A33B6">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w:t>
            </w:r>
            <w:r w:rsidR="00267C8A" w:rsidRPr="00882DA1">
              <w:rPr>
                <w:rFonts w:asciiTheme="minorHAnsi" w:hAnsiTheme="minorHAnsi" w:cstheme="minorHAnsi"/>
                <w:sz w:val="22"/>
                <w:szCs w:val="22"/>
                <w:lang w:val="en-US"/>
              </w:rPr>
              <w:t>Consignment/HouseConsignment/ConsignmentItem/Packaging</w:t>
            </w:r>
            <w:r w:rsidRPr="00F564E2">
              <w:rPr>
                <w:rFonts w:asciiTheme="minorHAnsi" w:hAnsiTheme="minorHAnsi" w:cs="Arial"/>
                <w:sz w:val="22"/>
                <w:szCs w:val="22"/>
                <w:highlight w:val="yellow"/>
                <w:lang w:val="en-IE"/>
              </w:rPr>
              <w:t>/</w:t>
            </w:r>
            <w:proofErr w:type="spellStart"/>
            <w:r w:rsidRPr="00F564E2">
              <w:rPr>
                <w:rFonts w:asciiTheme="minorHAnsi" w:hAnsiTheme="minorHAnsi" w:cs="Arial"/>
                <w:sz w:val="22"/>
                <w:szCs w:val="22"/>
                <w:highlight w:val="yellow"/>
                <w:lang w:val="en-IE"/>
              </w:rPr>
              <w:t>numberOfPackages</w:t>
            </w:r>
            <w:proofErr w:type="spellEnd"/>
          </w:p>
          <w:p w14:paraId="16DD243D" w14:textId="77777777" w:rsidR="008A33B6" w:rsidRPr="00F564E2" w:rsidRDefault="008A33B6" w:rsidP="008A33B6">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shall be disabled</w:t>
            </w:r>
          </w:p>
          <w:p w14:paraId="3CC3EFFB" w14:textId="77777777" w:rsidR="008A33B6" w:rsidRPr="00F564E2" w:rsidRDefault="008A33B6" w:rsidP="008A33B6">
            <w:pPr>
              <w:ind w:left="720"/>
              <w:rPr>
                <w:rFonts w:asciiTheme="minorHAnsi" w:hAnsiTheme="minorHAnsi" w:cs="Arial"/>
                <w:sz w:val="22"/>
                <w:szCs w:val="22"/>
                <w:lang w:val="en-IE"/>
              </w:rPr>
            </w:pPr>
            <w:r w:rsidRPr="00F564E2">
              <w:rPr>
                <w:rFonts w:asciiTheme="minorHAnsi" w:hAnsiTheme="minorHAnsi" w:cs="Arial"/>
                <w:sz w:val="22"/>
                <w:szCs w:val="22"/>
                <w:lang w:val="en-IE"/>
              </w:rPr>
              <w:t>Functional Description:</w:t>
            </w:r>
          </w:p>
          <w:p w14:paraId="43DA5663" w14:textId="77777777" w:rsidR="008A33B6" w:rsidRPr="00F564E2" w:rsidRDefault="008A33B6" w:rsidP="008A33B6">
            <w:pPr>
              <w:ind w:left="720"/>
              <w:rPr>
                <w:rFonts w:asciiTheme="minorHAnsi" w:hAnsiTheme="minorHAnsi" w:cs="Arial"/>
                <w:sz w:val="22"/>
                <w:szCs w:val="22"/>
                <w:lang w:val="en-IE"/>
              </w:rPr>
            </w:pPr>
            <w:r w:rsidRPr="00F564E2">
              <w:rPr>
                <w:rFonts w:asciiTheme="minorHAnsi" w:hAnsiTheme="minorHAnsi" w:cs="Arial"/>
                <w:sz w:val="22"/>
                <w:szCs w:val="22"/>
                <w:highlight w:val="yellow"/>
                <w:lang w:val="en-IE"/>
              </w:rPr>
              <w:t>N/A</w:t>
            </w:r>
            <w:r w:rsidRPr="00F564E2">
              <w:rPr>
                <w:rFonts w:asciiTheme="minorHAnsi" w:hAnsiTheme="minorHAnsi" w:cs="Arial"/>
                <w:sz w:val="22"/>
                <w:szCs w:val="22"/>
                <w:lang w:val="en-IE"/>
              </w:rPr>
              <w:t xml:space="preserve"> </w:t>
            </w:r>
          </w:p>
          <w:p w14:paraId="2A30E484" w14:textId="7C43C602" w:rsidR="008A33B6" w:rsidRDefault="008A33B6" w:rsidP="008A33B6">
            <w:pPr>
              <w:ind w:left="720"/>
              <w:rPr>
                <w:rFonts w:asciiTheme="minorHAnsi" w:hAnsiTheme="minorHAnsi" w:cs="Arial"/>
                <w:sz w:val="22"/>
                <w:szCs w:val="22"/>
                <w:lang w:val="en-IE"/>
              </w:rPr>
            </w:pPr>
          </w:p>
          <w:p w14:paraId="07684F04" w14:textId="77777777" w:rsidR="00B86D3D" w:rsidRPr="00B86D3D" w:rsidRDefault="00B86D3D" w:rsidP="00B86D3D">
            <w:pPr>
              <w:ind w:left="720"/>
              <w:rPr>
                <w:rFonts w:asciiTheme="minorHAnsi" w:hAnsiTheme="minorHAnsi" w:cs="Arial"/>
                <w:b/>
                <w:bCs/>
                <w:sz w:val="22"/>
                <w:szCs w:val="22"/>
                <w:u w:val="single"/>
                <w:lang w:val="en-IE"/>
              </w:rPr>
            </w:pPr>
            <w:r w:rsidRPr="00B86D3D">
              <w:rPr>
                <w:rFonts w:asciiTheme="minorHAnsi" w:hAnsiTheme="minorHAnsi" w:cs="Arial"/>
                <w:b/>
                <w:bCs/>
                <w:sz w:val="22"/>
                <w:szCs w:val="22"/>
                <w:lang w:val="en-IE"/>
              </w:rPr>
              <w:sym w:font="Wingdings" w:char="F0E0"/>
            </w:r>
            <w:r w:rsidRPr="00B86D3D">
              <w:rPr>
                <w:rFonts w:asciiTheme="minorHAnsi" w:hAnsiTheme="minorHAnsi" w:cs="Arial"/>
                <w:b/>
                <w:bCs/>
                <w:sz w:val="22"/>
                <w:szCs w:val="22"/>
                <w:lang w:val="en-IE"/>
              </w:rPr>
              <w:t xml:space="preserve"> </w:t>
            </w:r>
            <w:r w:rsidRPr="00B86D3D">
              <w:rPr>
                <w:rFonts w:asciiTheme="minorHAnsi" w:hAnsiTheme="minorHAnsi" w:cs="Arial"/>
                <w:b/>
                <w:bCs/>
                <w:sz w:val="22"/>
                <w:szCs w:val="22"/>
                <w:u w:val="single"/>
                <w:lang w:val="en-IE"/>
              </w:rPr>
              <w:t>Appendix K:</w:t>
            </w:r>
          </w:p>
          <w:p w14:paraId="30BB598C"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B1819 in Common Domain messages</w:t>
            </w:r>
          </w:p>
          <w:p w14:paraId="72BDF77A" w14:textId="31CCA4C4"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Validated by Sender: R</w:t>
            </w:r>
            <w:r w:rsidR="00B86D3D">
              <w:rPr>
                <w:rFonts w:asciiTheme="minorHAnsi" w:hAnsiTheme="minorHAnsi" w:cs="Arial"/>
                <w:sz w:val="22"/>
                <w:szCs w:val="22"/>
              </w:rPr>
              <w:t xml:space="preserve"> </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Validated by Recipient: R</w:t>
            </w:r>
          </w:p>
          <w:p w14:paraId="39C6FC64"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B1819 in External Domain messages</w:t>
            </w:r>
          </w:p>
          <w:p w14:paraId="6107C899" w14:textId="77B63E0F"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 xml:space="preserve">Validated by Sender: </w:t>
            </w:r>
            <w:r>
              <w:rPr>
                <w:rFonts w:asciiTheme="minorHAnsi" w:hAnsiTheme="minorHAnsi" w:cs="Arial"/>
                <w:sz w:val="22"/>
                <w:szCs w:val="22"/>
              </w:rPr>
              <w:t>-</w:t>
            </w:r>
            <w:r w:rsidR="00B86D3D">
              <w:rPr>
                <w:rFonts w:asciiTheme="minorHAnsi" w:hAnsiTheme="minorHAnsi" w:cs="Arial"/>
                <w:sz w:val="22"/>
                <w:szCs w:val="22"/>
              </w:rPr>
              <w:t xml:space="preserve">  </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 xml:space="preserve">Validated by Recipient: </w:t>
            </w:r>
            <w:r>
              <w:rPr>
                <w:rFonts w:asciiTheme="minorHAnsi" w:hAnsiTheme="minorHAnsi" w:cs="Arial"/>
                <w:sz w:val="22"/>
                <w:szCs w:val="22"/>
              </w:rPr>
              <w:t>-</w:t>
            </w:r>
          </w:p>
          <w:p w14:paraId="284209AC" w14:textId="3B5442B0" w:rsidR="00E56AD3" w:rsidRPr="00E56AD3" w:rsidRDefault="00E56AD3" w:rsidP="00E56AD3">
            <w:pPr>
              <w:ind w:left="720"/>
              <w:rPr>
                <w:rFonts w:asciiTheme="minorHAnsi" w:hAnsiTheme="minorHAnsi" w:cs="Arial"/>
                <w:sz w:val="22"/>
                <w:szCs w:val="22"/>
                <w:lang w:val="en-IE"/>
              </w:rPr>
            </w:pPr>
            <w:r w:rsidRPr="00E56AD3">
              <w:rPr>
                <w:rFonts w:asciiTheme="minorHAnsi" w:hAnsiTheme="minorHAnsi" w:cs="Arial"/>
                <w:b/>
                <w:bCs/>
                <w:sz w:val="22"/>
                <w:szCs w:val="22"/>
                <w:highlight w:val="green"/>
                <w:lang w:val="en-IE"/>
              </w:rPr>
              <w:t>Note:</w:t>
            </w:r>
            <w:r w:rsidRPr="00E56AD3">
              <w:rPr>
                <w:rFonts w:asciiTheme="minorHAnsi" w:hAnsiTheme="minorHAnsi" w:cs="Arial"/>
                <w:sz w:val="22"/>
                <w:szCs w:val="22"/>
                <w:highlight w:val="green"/>
                <w:lang w:val="en-IE"/>
              </w:rPr>
              <w:t xml:space="preserve"> If the Recipient is validating the rule R0</w:t>
            </w:r>
            <w:r>
              <w:rPr>
                <w:rFonts w:asciiTheme="minorHAnsi" w:hAnsiTheme="minorHAnsi" w:cs="Arial"/>
                <w:sz w:val="22"/>
                <w:szCs w:val="22"/>
                <w:highlight w:val="green"/>
                <w:lang w:val="en-IE"/>
              </w:rPr>
              <w:t>219</w:t>
            </w:r>
            <w:r w:rsidRPr="00E56AD3">
              <w:rPr>
                <w:rFonts w:asciiTheme="minorHAnsi" w:hAnsiTheme="minorHAnsi" w:cs="Arial"/>
                <w:sz w:val="22"/>
                <w:szCs w:val="22"/>
                <w:highlight w:val="green"/>
                <w:lang w:val="en-IE"/>
              </w:rPr>
              <w:t>, then it must also apply the B1</w:t>
            </w:r>
            <w:r>
              <w:rPr>
                <w:rFonts w:asciiTheme="minorHAnsi" w:hAnsiTheme="minorHAnsi" w:cs="Arial"/>
                <w:sz w:val="22"/>
                <w:szCs w:val="22"/>
                <w:highlight w:val="green"/>
                <w:lang w:val="en-IE"/>
              </w:rPr>
              <w:t>819</w:t>
            </w:r>
            <w:r w:rsidRPr="00E56AD3">
              <w:rPr>
                <w:rFonts w:asciiTheme="minorHAnsi" w:hAnsiTheme="minorHAnsi" w:cs="Arial"/>
                <w:sz w:val="22"/>
                <w:szCs w:val="22"/>
                <w:highlight w:val="green"/>
                <w:lang w:val="en-IE"/>
              </w:rPr>
              <w:t>.</w:t>
            </w:r>
          </w:p>
          <w:p w14:paraId="7104DEE1" w14:textId="18C6C98A" w:rsidR="008A33B6" w:rsidRDefault="008A33B6" w:rsidP="008A33B6">
            <w:pPr>
              <w:ind w:left="720"/>
              <w:rPr>
                <w:rFonts w:asciiTheme="minorHAnsi" w:hAnsiTheme="minorHAnsi" w:cs="Arial"/>
                <w:sz w:val="22"/>
                <w:szCs w:val="22"/>
                <w:lang w:val="en-IE"/>
              </w:rPr>
            </w:pPr>
          </w:p>
          <w:p w14:paraId="1D2E6F27" w14:textId="77777777" w:rsidR="00E56AD3" w:rsidRPr="00F564E2" w:rsidRDefault="00E56AD3" w:rsidP="008A33B6">
            <w:pPr>
              <w:ind w:left="720"/>
              <w:rPr>
                <w:rFonts w:asciiTheme="minorHAnsi" w:hAnsiTheme="minorHAnsi" w:cs="Arial"/>
                <w:sz w:val="22"/>
                <w:szCs w:val="22"/>
                <w:lang w:val="en-IE"/>
              </w:rPr>
            </w:pPr>
          </w:p>
          <w:p w14:paraId="62E75BD8" w14:textId="45757CD8" w:rsidR="008A33B6" w:rsidRPr="00F564E2" w:rsidRDefault="008A33B6" w:rsidP="00515170">
            <w:pPr>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R0220</w:t>
            </w:r>
            <w:r w:rsidR="00B86D3D">
              <w:rPr>
                <w:rFonts w:asciiTheme="minorHAnsi" w:hAnsiTheme="minorHAnsi" w:cs="Arial"/>
                <w:sz w:val="22"/>
                <w:szCs w:val="22"/>
                <w:highlight w:val="yellow"/>
                <w:lang w:val="en-IE"/>
              </w:rPr>
              <w:t xml:space="preserve"> is added:</w:t>
            </w:r>
          </w:p>
          <w:p w14:paraId="60BB52D8" w14:textId="77777777" w:rsidR="008A33B6" w:rsidRPr="00515170" w:rsidRDefault="008A33B6" w:rsidP="008A33B6">
            <w:pPr>
              <w:ind w:left="720"/>
              <w:rPr>
                <w:rFonts w:asciiTheme="minorHAnsi" w:hAnsiTheme="minorHAnsi" w:cs="Arial"/>
                <w:b/>
                <w:bCs/>
                <w:sz w:val="22"/>
                <w:szCs w:val="22"/>
                <w:u w:val="single"/>
                <w:lang w:val="en-IE"/>
              </w:rPr>
            </w:pPr>
            <w:r w:rsidRPr="00515170">
              <w:rPr>
                <w:rFonts w:asciiTheme="minorHAnsi" w:hAnsiTheme="minorHAnsi" w:cs="Arial"/>
                <w:b/>
                <w:bCs/>
                <w:sz w:val="22"/>
                <w:szCs w:val="22"/>
                <w:u w:val="single"/>
                <w:lang w:val="en-IE"/>
              </w:rPr>
              <w:t>Technical Description:</w:t>
            </w:r>
          </w:p>
          <w:p w14:paraId="0D661F75" w14:textId="371ADB7C" w:rsidR="008A33B6" w:rsidRPr="00515170" w:rsidRDefault="008A33B6" w:rsidP="008A33B6">
            <w:pPr>
              <w:ind w:left="720"/>
              <w:rPr>
                <w:rFonts w:asciiTheme="minorHAnsi" w:hAnsiTheme="minorHAnsi" w:cs="Arial"/>
                <w:sz w:val="22"/>
                <w:szCs w:val="22"/>
                <w:highlight w:val="yellow"/>
                <w:lang w:val="en-IE"/>
              </w:rPr>
            </w:pPr>
            <w:r w:rsidRPr="00515170">
              <w:rPr>
                <w:rFonts w:asciiTheme="minorHAnsi" w:hAnsiTheme="minorHAnsi" w:cs="Arial"/>
                <w:sz w:val="22"/>
                <w:szCs w:val="22"/>
                <w:highlight w:val="yellow"/>
                <w:lang w:val="en-IE"/>
              </w:rPr>
              <w:t>IF /*/</w:t>
            </w:r>
            <w:r w:rsidR="00267C8A" w:rsidRPr="00515170">
              <w:rPr>
                <w:rFonts w:asciiTheme="minorHAnsi" w:hAnsiTheme="minorHAnsi" w:cstheme="minorHAnsi"/>
                <w:sz w:val="22"/>
                <w:szCs w:val="22"/>
                <w:highlight w:val="yellow"/>
                <w:lang w:val="en-US"/>
              </w:rPr>
              <w:t>Consignment/HouseConsignment/ConsignmentItem/Packaging</w:t>
            </w:r>
            <w:r w:rsidRPr="00515170">
              <w:rPr>
                <w:rFonts w:asciiTheme="minorHAnsi" w:hAnsiTheme="minorHAnsi" w:cs="Arial"/>
                <w:sz w:val="22"/>
                <w:szCs w:val="22"/>
                <w:highlight w:val="yellow"/>
                <w:lang w:val="en-IE"/>
              </w:rPr>
              <w:t>/</w:t>
            </w:r>
            <w:proofErr w:type="spellStart"/>
            <w:r w:rsidRPr="00515170">
              <w:rPr>
                <w:rFonts w:asciiTheme="minorHAnsi" w:hAnsiTheme="minorHAnsi" w:cs="Arial"/>
                <w:sz w:val="22"/>
                <w:szCs w:val="22"/>
                <w:highlight w:val="yellow"/>
                <w:lang w:val="en-IE"/>
              </w:rPr>
              <w:t>numberOfPackages</w:t>
            </w:r>
            <w:proofErr w:type="spellEnd"/>
            <w:r w:rsidRPr="00515170">
              <w:rPr>
                <w:rFonts w:asciiTheme="minorHAnsi" w:hAnsiTheme="minorHAnsi" w:cs="Arial"/>
                <w:sz w:val="22"/>
                <w:szCs w:val="22"/>
                <w:highlight w:val="yellow"/>
                <w:lang w:val="en-IE"/>
              </w:rPr>
              <w:t xml:space="preserve"> is EQUAL to '0' (zero)</w:t>
            </w:r>
          </w:p>
          <w:p w14:paraId="21D19011" w14:textId="696D056C" w:rsidR="008A33B6" w:rsidRPr="00515170" w:rsidRDefault="008A33B6" w:rsidP="008A33B6">
            <w:pPr>
              <w:ind w:left="720"/>
              <w:rPr>
                <w:rFonts w:asciiTheme="minorHAnsi" w:hAnsiTheme="minorHAnsi" w:cs="Arial"/>
                <w:sz w:val="22"/>
                <w:szCs w:val="22"/>
                <w:highlight w:val="yellow"/>
                <w:lang w:val="en-IE"/>
              </w:rPr>
            </w:pPr>
            <w:r w:rsidRPr="00515170">
              <w:rPr>
                <w:rFonts w:asciiTheme="minorHAnsi" w:hAnsiTheme="minorHAnsi" w:cs="Arial"/>
                <w:sz w:val="22"/>
                <w:szCs w:val="22"/>
                <w:highlight w:val="yellow"/>
                <w:lang w:val="en-IE"/>
              </w:rPr>
              <w:t>THEN /*/</w:t>
            </w:r>
            <w:r w:rsidR="00267C8A" w:rsidRPr="00515170">
              <w:rPr>
                <w:rFonts w:asciiTheme="minorHAnsi" w:hAnsiTheme="minorHAnsi" w:cstheme="minorHAnsi"/>
                <w:sz w:val="22"/>
                <w:szCs w:val="22"/>
                <w:highlight w:val="yellow"/>
                <w:lang w:val="en-US"/>
              </w:rPr>
              <w:t>Consignment/HouseConsignment/ConsignmentItem/Packaging</w:t>
            </w:r>
            <w:r w:rsidRPr="00515170">
              <w:rPr>
                <w:rFonts w:asciiTheme="minorHAnsi" w:hAnsiTheme="minorHAnsi" w:cs="Arial"/>
                <w:sz w:val="22"/>
                <w:szCs w:val="22"/>
                <w:highlight w:val="yellow"/>
                <w:lang w:val="en-IE"/>
              </w:rPr>
              <w:t>/</w:t>
            </w:r>
            <w:proofErr w:type="spellStart"/>
            <w:r w:rsidRPr="00515170">
              <w:rPr>
                <w:rFonts w:asciiTheme="minorHAnsi" w:hAnsiTheme="minorHAnsi" w:cs="Arial"/>
                <w:sz w:val="22"/>
                <w:szCs w:val="22"/>
                <w:highlight w:val="yellow"/>
                <w:lang w:val="en-IE"/>
              </w:rPr>
              <w:t>typeOfPackages</w:t>
            </w:r>
            <w:proofErr w:type="spellEnd"/>
            <w:r w:rsidRPr="00515170">
              <w:rPr>
                <w:rFonts w:asciiTheme="minorHAnsi" w:hAnsiTheme="minorHAnsi" w:cs="Arial"/>
                <w:sz w:val="22"/>
                <w:szCs w:val="22"/>
                <w:highlight w:val="yellow"/>
                <w:lang w:val="en-IE"/>
              </w:rPr>
              <w:t xml:space="preserve"> shall not be in SET CL182 for this data group /*/</w:t>
            </w:r>
            <w:r w:rsidR="00267C8A" w:rsidRPr="00515170">
              <w:rPr>
                <w:rFonts w:asciiTheme="minorHAnsi" w:hAnsiTheme="minorHAnsi" w:cstheme="minorHAnsi"/>
                <w:sz w:val="22"/>
                <w:szCs w:val="22"/>
                <w:highlight w:val="yellow"/>
                <w:lang w:val="en-US"/>
              </w:rPr>
              <w:t xml:space="preserve"> Consignment/HouseConsignment/ConsignmentItem</w:t>
            </w:r>
            <w:r w:rsidR="00267C8A" w:rsidRPr="00515170">
              <w:rPr>
                <w:rFonts w:asciiTheme="minorHAnsi" w:hAnsiTheme="minorHAnsi" w:cs="Arial"/>
                <w:sz w:val="22"/>
                <w:szCs w:val="22"/>
                <w:highlight w:val="yellow"/>
                <w:lang w:val="en-IE"/>
              </w:rPr>
              <w:t>.</w:t>
            </w:r>
          </w:p>
          <w:p w14:paraId="07513CD0" w14:textId="77777777" w:rsidR="008A33B6" w:rsidRPr="00F564E2" w:rsidRDefault="008A33B6" w:rsidP="008A33B6">
            <w:pPr>
              <w:ind w:left="720"/>
              <w:rPr>
                <w:rFonts w:asciiTheme="minorHAnsi" w:hAnsiTheme="minorHAnsi" w:cs="Arial"/>
                <w:sz w:val="22"/>
                <w:szCs w:val="22"/>
                <w:lang w:val="en-IE"/>
              </w:rPr>
            </w:pPr>
          </w:p>
          <w:p w14:paraId="5296A69E" w14:textId="77777777" w:rsidR="008A33B6" w:rsidRPr="00515170" w:rsidRDefault="008A33B6" w:rsidP="008A33B6">
            <w:pPr>
              <w:ind w:left="720"/>
              <w:rPr>
                <w:rFonts w:asciiTheme="minorHAnsi" w:hAnsiTheme="minorHAnsi" w:cs="Arial"/>
                <w:b/>
                <w:bCs/>
                <w:sz w:val="22"/>
                <w:szCs w:val="22"/>
                <w:u w:val="single"/>
                <w:lang w:val="en-IE"/>
              </w:rPr>
            </w:pPr>
            <w:r w:rsidRPr="00515170">
              <w:rPr>
                <w:rFonts w:asciiTheme="minorHAnsi" w:hAnsiTheme="minorHAnsi" w:cs="Arial"/>
                <w:b/>
                <w:bCs/>
                <w:sz w:val="22"/>
                <w:szCs w:val="22"/>
                <w:u w:val="single"/>
                <w:lang w:val="en-IE"/>
              </w:rPr>
              <w:t>Functional Description:</w:t>
            </w:r>
          </w:p>
          <w:p w14:paraId="7882D7EF" w14:textId="609FDCAC" w:rsidR="008A33B6" w:rsidRPr="00515170" w:rsidRDefault="008A33B6" w:rsidP="008A33B6">
            <w:pPr>
              <w:ind w:left="720"/>
              <w:rPr>
                <w:rFonts w:asciiTheme="minorHAnsi" w:hAnsiTheme="minorHAnsi" w:cs="Arial"/>
                <w:sz w:val="22"/>
                <w:szCs w:val="22"/>
                <w:highlight w:val="yellow"/>
                <w:lang w:val="en-IE"/>
              </w:rPr>
            </w:pPr>
            <w:r w:rsidRPr="00515170">
              <w:rPr>
                <w:rFonts w:asciiTheme="minorHAnsi" w:hAnsiTheme="minorHAnsi" w:cs="Arial"/>
                <w:sz w:val="22"/>
                <w:szCs w:val="22"/>
                <w:highlight w:val="yellow"/>
                <w:lang w:val="en-IE"/>
              </w:rPr>
              <w:t>IF &lt;</w:t>
            </w:r>
            <w:r w:rsidR="00515170" w:rsidRPr="00515170">
              <w:rPr>
                <w:rFonts w:asciiTheme="minorHAnsi" w:hAnsiTheme="minorHAnsi" w:cstheme="minorHAnsi"/>
                <w:sz w:val="22"/>
                <w:szCs w:val="22"/>
                <w:highlight w:val="yellow"/>
                <w:lang w:val="en-US"/>
              </w:rPr>
              <w:t>CONSIGNMENT-HOUSE CONSIGNMENT-CONSIGNMENT ITEM-PACKAGING</w:t>
            </w:r>
            <w:r w:rsidRPr="00515170">
              <w:rPr>
                <w:rFonts w:asciiTheme="minorHAnsi" w:hAnsiTheme="minorHAnsi" w:cs="Arial"/>
                <w:sz w:val="22"/>
                <w:szCs w:val="22"/>
                <w:highlight w:val="yellow"/>
                <w:lang w:val="en-IE"/>
              </w:rPr>
              <w:t>.Number of packages&gt; is EQUAL to '0' (zero)</w:t>
            </w:r>
          </w:p>
          <w:p w14:paraId="7B5B14D4" w14:textId="214A8A1B" w:rsidR="008A33B6" w:rsidRPr="00F564E2" w:rsidRDefault="008A33B6" w:rsidP="008A33B6">
            <w:pPr>
              <w:ind w:left="720"/>
              <w:rPr>
                <w:rFonts w:asciiTheme="minorHAnsi" w:hAnsiTheme="minorHAnsi" w:cs="Arial"/>
                <w:sz w:val="22"/>
                <w:szCs w:val="22"/>
                <w:lang w:val="en-IE"/>
              </w:rPr>
            </w:pPr>
            <w:r w:rsidRPr="00515170">
              <w:rPr>
                <w:rFonts w:asciiTheme="minorHAnsi" w:hAnsiTheme="minorHAnsi" w:cs="Arial"/>
                <w:sz w:val="22"/>
                <w:szCs w:val="22"/>
                <w:highlight w:val="yellow"/>
                <w:lang w:val="en-IE"/>
              </w:rPr>
              <w:t>THEN &lt;</w:t>
            </w:r>
            <w:r w:rsidR="00515170" w:rsidRPr="00515170">
              <w:rPr>
                <w:rFonts w:asciiTheme="minorHAnsi" w:hAnsiTheme="minorHAnsi" w:cstheme="minorHAnsi"/>
                <w:sz w:val="22"/>
                <w:szCs w:val="22"/>
                <w:highlight w:val="yellow"/>
                <w:lang w:val="en-US"/>
              </w:rPr>
              <w:t>CONSIGNMENT-HOUSE CONSIGNMENT-CONSIGNMENT ITEM-PACKAGING</w:t>
            </w:r>
            <w:r w:rsidRPr="00515170">
              <w:rPr>
                <w:rFonts w:asciiTheme="minorHAnsi" w:hAnsiTheme="minorHAnsi" w:cs="Arial"/>
                <w:sz w:val="22"/>
                <w:szCs w:val="22"/>
                <w:highlight w:val="yellow"/>
                <w:lang w:val="en-IE"/>
              </w:rPr>
              <w:t xml:space="preserve">.Type of packages&gt; shall not be in SET CL182 </w:t>
            </w:r>
            <w:r w:rsidR="00515170" w:rsidRPr="00515170">
              <w:rPr>
                <w:rFonts w:asciiTheme="minorHAnsi" w:hAnsiTheme="minorHAnsi" w:cs="Arial"/>
                <w:sz w:val="22"/>
                <w:szCs w:val="22"/>
                <w:highlight w:val="yellow"/>
                <w:lang w:val="en-IE"/>
              </w:rPr>
              <w:t>(</w:t>
            </w:r>
            <w:proofErr w:type="spellStart"/>
            <w:r w:rsidR="00515170" w:rsidRPr="00515170">
              <w:rPr>
                <w:rFonts w:asciiTheme="minorHAnsi" w:hAnsiTheme="minorHAnsi" w:cs="Arial"/>
                <w:sz w:val="22"/>
                <w:szCs w:val="22"/>
                <w:highlight w:val="yellow"/>
                <w:lang w:val="en-IE"/>
              </w:rPr>
              <w:t>KindOfPackagesUnpacked</w:t>
            </w:r>
            <w:proofErr w:type="spellEnd"/>
            <w:r w:rsidR="00515170" w:rsidRPr="00515170">
              <w:rPr>
                <w:rFonts w:asciiTheme="minorHAnsi" w:hAnsiTheme="minorHAnsi" w:cs="Arial"/>
                <w:sz w:val="22"/>
                <w:szCs w:val="22"/>
                <w:highlight w:val="yellow"/>
                <w:lang w:val="en-IE"/>
              </w:rPr>
              <w:t xml:space="preserve">) </w:t>
            </w:r>
            <w:r w:rsidRPr="00515170">
              <w:rPr>
                <w:rFonts w:asciiTheme="minorHAnsi" w:hAnsiTheme="minorHAnsi" w:cs="Arial"/>
                <w:sz w:val="22"/>
                <w:szCs w:val="22"/>
                <w:highlight w:val="yellow"/>
                <w:lang w:val="en-IE"/>
              </w:rPr>
              <w:t>for this data group &lt;</w:t>
            </w:r>
            <w:r w:rsidR="00515170" w:rsidRPr="00515170">
              <w:rPr>
                <w:rFonts w:asciiTheme="minorHAnsi" w:hAnsiTheme="minorHAnsi" w:cstheme="minorHAnsi"/>
                <w:sz w:val="22"/>
                <w:szCs w:val="22"/>
                <w:highlight w:val="yellow"/>
                <w:lang w:val="en-US"/>
              </w:rPr>
              <w:t>CONSIGNMENT-HOUSE CONSIGNMENT-CONSIGNMENT ITEM</w:t>
            </w:r>
            <w:r w:rsidRPr="00515170">
              <w:rPr>
                <w:rFonts w:asciiTheme="minorHAnsi" w:hAnsiTheme="minorHAnsi" w:cs="Arial"/>
                <w:sz w:val="22"/>
                <w:szCs w:val="22"/>
                <w:highlight w:val="yellow"/>
                <w:lang w:val="en-IE"/>
              </w:rPr>
              <w:t>&gt;.</w:t>
            </w:r>
          </w:p>
          <w:p w14:paraId="703B0D90" w14:textId="0C19FA8F" w:rsidR="008A33B6" w:rsidRDefault="008A33B6" w:rsidP="008A33B6">
            <w:pPr>
              <w:ind w:left="720"/>
              <w:rPr>
                <w:rFonts w:asciiTheme="minorHAnsi" w:hAnsiTheme="minorHAnsi" w:cs="Arial"/>
                <w:sz w:val="22"/>
                <w:szCs w:val="22"/>
                <w:lang w:val="en-IE"/>
              </w:rPr>
            </w:pPr>
          </w:p>
          <w:p w14:paraId="3DD8D1D1" w14:textId="77777777" w:rsidR="00B86D3D" w:rsidRPr="00B86D3D" w:rsidRDefault="00B86D3D" w:rsidP="00B86D3D">
            <w:pPr>
              <w:ind w:left="720"/>
              <w:rPr>
                <w:rFonts w:asciiTheme="minorHAnsi" w:hAnsiTheme="minorHAnsi" w:cs="Arial"/>
                <w:b/>
                <w:bCs/>
                <w:sz w:val="22"/>
                <w:szCs w:val="22"/>
                <w:u w:val="single"/>
                <w:lang w:val="en-IE"/>
              </w:rPr>
            </w:pPr>
            <w:r w:rsidRPr="00B86D3D">
              <w:rPr>
                <w:rFonts w:asciiTheme="minorHAnsi" w:hAnsiTheme="minorHAnsi" w:cs="Arial"/>
                <w:b/>
                <w:bCs/>
                <w:sz w:val="22"/>
                <w:szCs w:val="22"/>
                <w:lang w:val="en-IE"/>
              </w:rPr>
              <w:sym w:font="Wingdings" w:char="F0E0"/>
            </w:r>
            <w:r w:rsidRPr="00B86D3D">
              <w:rPr>
                <w:rFonts w:asciiTheme="minorHAnsi" w:hAnsiTheme="minorHAnsi" w:cs="Arial"/>
                <w:b/>
                <w:bCs/>
                <w:sz w:val="22"/>
                <w:szCs w:val="22"/>
                <w:lang w:val="en-IE"/>
              </w:rPr>
              <w:t xml:space="preserve"> </w:t>
            </w:r>
            <w:r w:rsidRPr="00B86D3D">
              <w:rPr>
                <w:rFonts w:asciiTheme="minorHAnsi" w:hAnsiTheme="minorHAnsi" w:cs="Arial"/>
                <w:b/>
                <w:bCs/>
                <w:sz w:val="22"/>
                <w:szCs w:val="22"/>
                <w:u w:val="single"/>
                <w:lang w:val="en-IE"/>
              </w:rPr>
              <w:t>Appendix K:</w:t>
            </w:r>
          </w:p>
          <w:p w14:paraId="24843397"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R0220 in Common Domain messages</w:t>
            </w:r>
          </w:p>
          <w:p w14:paraId="0D439F38" w14:textId="50402237"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Validated by Sender: R</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Validated by Recipient: SR</w:t>
            </w:r>
          </w:p>
          <w:p w14:paraId="0BF0EDFF"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R0220 in External Domain messages</w:t>
            </w:r>
          </w:p>
          <w:p w14:paraId="1FAE2758" w14:textId="32144FA4"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 xml:space="preserve">Validated by Sender: </w:t>
            </w:r>
            <w:r>
              <w:rPr>
                <w:rFonts w:asciiTheme="minorHAnsi" w:hAnsiTheme="minorHAnsi" w:cs="Arial"/>
                <w:sz w:val="22"/>
                <w:szCs w:val="22"/>
              </w:rPr>
              <w:t>-</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 xml:space="preserve">Validated by Recipient: </w:t>
            </w:r>
            <w:r>
              <w:rPr>
                <w:rFonts w:asciiTheme="minorHAnsi" w:hAnsiTheme="minorHAnsi" w:cs="Arial"/>
                <w:sz w:val="22"/>
                <w:szCs w:val="22"/>
              </w:rPr>
              <w:t>-</w:t>
            </w:r>
          </w:p>
          <w:p w14:paraId="772821C6" w14:textId="77777777" w:rsidR="008A33B6" w:rsidRPr="00F564E2" w:rsidRDefault="008A33B6" w:rsidP="008A33B6">
            <w:pPr>
              <w:ind w:left="720"/>
              <w:rPr>
                <w:rFonts w:asciiTheme="minorHAnsi" w:hAnsiTheme="minorHAnsi" w:cs="Arial"/>
                <w:sz w:val="22"/>
                <w:szCs w:val="22"/>
              </w:rPr>
            </w:pPr>
          </w:p>
          <w:p w14:paraId="59A49BB8" w14:textId="755940AE" w:rsidR="008A33B6" w:rsidRPr="00F564E2" w:rsidRDefault="008A33B6" w:rsidP="00515170">
            <w:pPr>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B</w:t>
            </w:r>
            <w:r>
              <w:rPr>
                <w:rFonts w:asciiTheme="minorHAnsi" w:hAnsiTheme="minorHAnsi" w:cs="Arial"/>
                <w:sz w:val="22"/>
                <w:szCs w:val="22"/>
                <w:highlight w:val="yellow"/>
                <w:lang w:val="en-IE"/>
              </w:rPr>
              <w:t>1919</w:t>
            </w:r>
            <w:r w:rsidR="00B86D3D">
              <w:rPr>
                <w:rFonts w:asciiTheme="minorHAnsi" w:hAnsiTheme="minorHAnsi" w:cs="Arial"/>
                <w:sz w:val="22"/>
                <w:szCs w:val="22"/>
                <w:highlight w:val="yellow"/>
                <w:lang w:val="en-IE"/>
              </w:rPr>
              <w:t xml:space="preserve"> is added:</w:t>
            </w:r>
          </w:p>
          <w:p w14:paraId="1AF6C62D" w14:textId="77777777" w:rsidR="008A33B6" w:rsidRPr="00B86D3D" w:rsidRDefault="008A33B6" w:rsidP="008A33B6">
            <w:pPr>
              <w:ind w:left="720"/>
              <w:rPr>
                <w:rFonts w:asciiTheme="minorHAnsi" w:hAnsiTheme="minorHAnsi" w:cs="Arial"/>
                <w:b/>
                <w:bCs/>
                <w:sz w:val="22"/>
                <w:szCs w:val="22"/>
                <w:u w:val="single"/>
                <w:lang w:val="en-IE"/>
              </w:rPr>
            </w:pPr>
            <w:r w:rsidRPr="00B86D3D">
              <w:rPr>
                <w:rFonts w:asciiTheme="minorHAnsi" w:hAnsiTheme="minorHAnsi" w:cs="Arial"/>
                <w:b/>
                <w:bCs/>
                <w:sz w:val="22"/>
                <w:szCs w:val="22"/>
                <w:u w:val="single"/>
                <w:lang w:val="en-IE"/>
              </w:rPr>
              <w:t>Technical Description:</w:t>
            </w:r>
          </w:p>
          <w:p w14:paraId="081D6825" w14:textId="77777777" w:rsidR="008A33B6" w:rsidRPr="00F564E2" w:rsidRDefault="008A33B6" w:rsidP="008A33B6">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IF &lt;Decisive Date&gt; is LESS than or EQUAL to &lt;TPendDate&gt;</w:t>
            </w:r>
          </w:p>
          <w:p w14:paraId="3E9CB93B" w14:textId="539EC01F" w:rsidR="008A33B6" w:rsidRPr="00F564E2" w:rsidRDefault="008A33B6" w:rsidP="008A33B6">
            <w:pPr>
              <w:ind w:left="720"/>
              <w:rPr>
                <w:rFonts w:asciiTheme="minorHAnsi" w:hAnsiTheme="minorHAnsi" w:cs="Arial"/>
                <w:sz w:val="22"/>
                <w:szCs w:val="22"/>
                <w:highlight w:val="yellow"/>
                <w:lang w:val="en-IE"/>
              </w:rPr>
            </w:pPr>
            <w:r w:rsidRPr="00F564E2">
              <w:rPr>
                <w:rFonts w:asciiTheme="minorHAnsi" w:hAnsiTheme="minorHAnsi" w:cs="Arial"/>
                <w:sz w:val="22"/>
                <w:szCs w:val="22"/>
                <w:highlight w:val="yellow"/>
                <w:lang w:val="en-IE"/>
              </w:rPr>
              <w:t>THEN R0220 attached to</w:t>
            </w:r>
            <w:r w:rsidR="00E56AD3">
              <w:rPr>
                <w:rFonts w:asciiTheme="minorHAnsi" w:hAnsiTheme="minorHAnsi" w:cs="Arial"/>
                <w:sz w:val="22"/>
                <w:szCs w:val="22"/>
                <w:highlight w:val="yellow"/>
                <w:lang w:val="en-IE"/>
              </w:rPr>
              <w:t xml:space="preserve"> </w:t>
            </w:r>
            <w:r w:rsidRPr="00F564E2">
              <w:rPr>
                <w:rFonts w:asciiTheme="minorHAnsi" w:hAnsiTheme="minorHAnsi" w:cs="Arial"/>
                <w:sz w:val="22"/>
                <w:szCs w:val="22"/>
                <w:highlight w:val="yellow"/>
                <w:lang w:val="en-IE"/>
              </w:rPr>
              <w:t>/*/</w:t>
            </w:r>
            <w:r w:rsidR="00B86D3D" w:rsidRPr="00515170">
              <w:rPr>
                <w:rFonts w:asciiTheme="minorHAnsi" w:hAnsiTheme="minorHAnsi" w:cstheme="minorHAnsi"/>
                <w:sz w:val="22"/>
                <w:szCs w:val="22"/>
                <w:highlight w:val="yellow"/>
                <w:lang w:val="en-US"/>
              </w:rPr>
              <w:t>Consignment/HouseConsignment/ConsignmentItem/Packaging</w:t>
            </w:r>
            <w:r w:rsidRPr="00F564E2">
              <w:rPr>
                <w:rFonts w:asciiTheme="minorHAnsi" w:hAnsiTheme="minorHAnsi" w:cs="Arial"/>
                <w:sz w:val="22"/>
                <w:szCs w:val="22"/>
                <w:highlight w:val="yellow"/>
                <w:lang w:val="en-IE"/>
              </w:rPr>
              <w:t>/</w:t>
            </w:r>
            <w:proofErr w:type="spellStart"/>
            <w:r w:rsidRPr="00F564E2">
              <w:rPr>
                <w:rFonts w:asciiTheme="minorHAnsi" w:hAnsiTheme="minorHAnsi" w:cs="Arial"/>
                <w:sz w:val="22"/>
                <w:szCs w:val="22"/>
                <w:highlight w:val="yellow"/>
                <w:lang w:val="en-IE"/>
              </w:rPr>
              <w:t>typeOfPackages</w:t>
            </w:r>
            <w:proofErr w:type="spellEnd"/>
            <w:r w:rsidR="00E56AD3">
              <w:rPr>
                <w:rFonts w:asciiTheme="minorHAnsi" w:hAnsiTheme="minorHAnsi" w:cs="Arial"/>
                <w:sz w:val="22"/>
                <w:szCs w:val="22"/>
                <w:highlight w:val="yellow"/>
                <w:lang w:val="en-IE"/>
              </w:rPr>
              <w:t xml:space="preserve"> </w:t>
            </w:r>
            <w:r w:rsidRPr="00F564E2">
              <w:rPr>
                <w:rFonts w:asciiTheme="minorHAnsi" w:hAnsiTheme="minorHAnsi" w:cs="Arial"/>
                <w:sz w:val="22"/>
                <w:szCs w:val="22"/>
                <w:highlight w:val="yellow"/>
                <w:lang w:val="en-IE"/>
              </w:rPr>
              <w:t>shall be disabled</w:t>
            </w:r>
          </w:p>
          <w:p w14:paraId="1D7AD0EC" w14:textId="77777777" w:rsidR="008A33B6" w:rsidRPr="00B86D3D" w:rsidRDefault="008A33B6" w:rsidP="008A33B6">
            <w:pPr>
              <w:ind w:left="720"/>
              <w:rPr>
                <w:rFonts w:asciiTheme="minorHAnsi" w:hAnsiTheme="minorHAnsi" w:cs="Arial"/>
                <w:b/>
                <w:bCs/>
                <w:sz w:val="22"/>
                <w:szCs w:val="22"/>
                <w:u w:val="single"/>
                <w:lang w:val="en-IE"/>
              </w:rPr>
            </w:pPr>
            <w:r w:rsidRPr="00B86D3D">
              <w:rPr>
                <w:rFonts w:asciiTheme="minorHAnsi" w:hAnsiTheme="minorHAnsi" w:cs="Arial"/>
                <w:b/>
                <w:bCs/>
                <w:sz w:val="22"/>
                <w:szCs w:val="22"/>
                <w:u w:val="single"/>
                <w:lang w:val="en-IE"/>
              </w:rPr>
              <w:t>Functional Description:</w:t>
            </w:r>
          </w:p>
          <w:p w14:paraId="0BADA1F7" w14:textId="77777777" w:rsidR="008A33B6" w:rsidRDefault="008A33B6" w:rsidP="008A33B6">
            <w:pPr>
              <w:ind w:left="720"/>
              <w:rPr>
                <w:rFonts w:asciiTheme="minorHAnsi" w:hAnsiTheme="minorHAnsi" w:cs="Arial"/>
                <w:sz w:val="22"/>
                <w:szCs w:val="22"/>
                <w:lang w:val="en-IE"/>
              </w:rPr>
            </w:pPr>
            <w:r w:rsidRPr="00F564E2">
              <w:rPr>
                <w:rFonts w:asciiTheme="minorHAnsi" w:hAnsiTheme="minorHAnsi" w:cs="Arial"/>
                <w:sz w:val="22"/>
                <w:szCs w:val="22"/>
                <w:highlight w:val="yellow"/>
                <w:lang w:val="en-IE"/>
              </w:rPr>
              <w:t>N/A</w:t>
            </w:r>
          </w:p>
          <w:p w14:paraId="1F2B2500" w14:textId="34022BC5" w:rsidR="008A33B6" w:rsidRDefault="008A33B6" w:rsidP="008A33B6">
            <w:pPr>
              <w:ind w:left="720"/>
              <w:rPr>
                <w:rFonts w:asciiTheme="minorHAnsi" w:hAnsiTheme="minorHAnsi" w:cs="Arial"/>
                <w:sz w:val="22"/>
                <w:szCs w:val="22"/>
                <w:lang w:val="en-IE"/>
              </w:rPr>
            </w:pPr>
          </w:p>
          <w:p w14:paraId="4513EFB9" w14:textId="77777777" w:rsidR="00B86D3D" w:rsidRPr="00B86D3D" w:rsidRDefault="00B86D3D" w:rsidP="00B86D3D">
            <w:pPr>
              <w:ind w:left="720"/>
              <w:rPr>
                <w:rFonts w:asciiTheme="minorHAnsi" w:hAnsiTheme="minorHAnsi" w:cs="Arial"/>
                <w:b/>
                <w:bCs/>
                <w:sz w:val="22"/>
                <w:szCs w:val="22"/>
                <w:u w:val="single"/>
                <w:lang w:val="en-IE"/>
              </w:rPr>
            </w:pPr>
            <w:r w:rsidRPr="00B86D3D">
              <w:rPr>
                <w:rFonts w:asciiTheme="minorHAnsi" w:hAnsiTheme="minorHAnsi" w:cs="Arial"/>
                <w:b/>
                <w:bCs/>
                <w:sz w:val="22"/>
                <w:szCs w:val="22"/>
                <w:lang w:val="en-IE"/>
              </w:rPr>
              <w:sym w:font="Wingdings" w:char="F0E0"/>
            </w:r>
            <w:r w:rsidRPr="00B86D3D">
              <w:rPr>
                <w:rFonts w:asciiTheme="minorHAnsi" w:hAnsiTheme="minorHAnsi" w:cs="Arial"/>
                <w:b/>
                <w:bCs/>
                <w:sz w:val="22"/>
                <w:szCs w:val="22"/>
                <w:lang w:val="en-IE"/>
              </w:rPr>
              <w:t xml:space="preserve"> </w:t>
            </w:r>
            <w:r w:rsidRPr="00B86D3D">
              <w:rPr>
                <w:rFonts w:asciiTheme="minorHAnsi" w:hAnsiTheme="minorHAnsi" w:cs="Arial"/>
                <w:b/>
                <w:bCs/>
                <w:sz w:val="22"/>
                <w:szCs w:val="22"/>
                <w:u w:val="single"/>
                <w:lang w:val="en-IE"/>
              </w:rPr>
              <w:t>Appendix K:</w:t>
            </w:r>
          </w:p>
          <w:p w14:paraId="5537212E"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B1919 in Common Domain messages</w:t>
            </w:r>
          </w:p>
          <w:p w14:paraId="3F00B3AF" w14:textId="12D9CFD1"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Validated by Sender: R</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Validated by Recipient: R</w:t>
            </w:r>
          </w:p>
          <w:p w14:paraId="4C307910" w14:textId="77777777" w:rsidR="008A33B6" w:rsidRPr="00B86D3D" w:rsidRDefault="008A33B6" w:rsidP="008A33B6">
            <w:pPr>
              <w:ind w:left="720"/>
              <w:rPr>
                <w:rFonts w:asciiTheme="minorHAnsi" w:hAnsiTheme="minorHAnsi" w:cs="Arial"/>
                <w:i/>
                <w:iCs/>
                <w:sz w:val="22"/>
                <w:szCs w:val="22"/>
                <w:lang w:val="en-IE"/>
              </w:rPr>
            </w:pPr>
            <w:r w:rsidRPr="00B86D3D">
              <w:rPr>
                <w:rFonts w:asciiTheme="minorHAnsi" w:hAnsiTheme="minorHAnsi" w:cs="Arial"/>
                <w:i/>
                <w:iCs/>
                <w:sz w:val="22"/>
                <w:szCs w:val="22"/>
                <w:lang w:val="en-IE"/>
              </w:rPr>
              <w:t>B1919 in External Domain messages</w:t>
            </w:r>
          </w:p>
          <w:p w14:paraId="7AA1280F" w14:textId="098C2445" w:rsidR="008A33B6" w:rsidRDefault="008A33B6" w:rsidP="00B86D3D">
            <w:pPr>
              <w:ind w:left="1440"/>
              <w:rPr>
                <w:rFonts w:asciiTheme="minorHAnsi" w:hAnsiTheme="minorHAnsi" w:cs="Arial"/>
                <w:sz w:val="22"/>
                <w:szCs w:val="22"/>
              </w:rPr>
            </w:pPr>
            <w:r w:rsidRPr="00F564E2">
              <w:rPr>
                <w:rFonts w:asciiTheme="minorHAnsi" w:hAnsiTheme="minorHAnsi" w:cs="Arial"/>
                <w:sz w:val="22"/>
                <w:szCs w:val="22"/>
              </w:rPr>
              <w:t xml:space="preserve">Validated by Sender: </w:t>
            </w:r>
            <w:r>
              <w:rPr>
                <w:rFonts w:asciiTheme="minorHAnsi" w:hAnsiTheme="minorHAnsi" w:cs="Arial"/>
                <w:sz w:val="22"/>
                <w:szCs w:val="22"/>
              </w:rPr>
              <w:t>-</w:t>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00B86D3D" w:rsidRPr="00F564E2">
              <w:rPr>
                <w:rFonts w:asciiTheme="minorHAnsi" w:hAnsiTheme="minorHAnsi" w:cs="Arial"/>
                <w:sz w:val="22"/>
                <w:szCs w:val="22"/>
                <w:lang w:val="en-IE"/>
              </w:rPr>
              <w:tab/>
            </w:r>
            <w:r w:rsidRPr="00F564E2">
              <w:rPr>
                <w:rFonts w:asciiTheme="minorHAnsi" w:hAnsiTheme="minorHAnsi" w:cs="Arial"/>
                <w:sz w:val="22"/>
                <w:szCs w:val="22"/>
              </w:rPr>
              <w:t xml:space="preserve">Validated by Recipient: </w:t>
            </w:r>
            <w:r>
              <w:rPr>
                <w:rFonts w:asciiTheme="minorHAnsi" w:hAnsiTheme="minorHAnsi" w:cs="Arial"/>
                <w:sz w:val="22"/>
                <w:szCs w:val="22"/>
              </w:rPr>
              <w:t>-</w:t>
            </w:r>
          </w:p>
          <w:p w14:paraId="481712FB" w14:textId="425B157D" w:rsidR="00E56AD3" w:rsidRDefault="00E56AD3" w:rsidP="00E56AD3">
            <w:pPr>
              <w:ind w:left="720"/>
              <w:rPr>
                <w:rFonts w:asciiTheme="minorHAnsi" w:hAnsiTheme="minorHAnsi" w:cs="Arial"/>
                <w:sz w:val="22"/>
                <w:szCs w:val="22"/>
                <w:lang w:val="en-IE"/>
              </w:rPr>
            </w:pPr>
            <w:r w:rsidRPr="00E56AD3">
              <w:rPr>
                <w:rFonts w:asciiTheme="minorHAnsi" w:hAnsiTheme="minorHAnsi" w:cs="Arial"/>
                <w:b/>
                <w:bCs/>
                <w:sz w:val="22"/>
                <w:szCs w:val="22"/>
                <w:highlight w:val="green"/>
                <w:lang w:val="en-IE"/>
              </w:rPr>
              <w:t>Note:</w:t>
            </w:r>
            <w:r w:rsidRPr="00E56AD3">
              <w:rPr>
                <w:rFonts w:asciiTheme="minorHAnsi" w:hAnsiTheme="minorHAnsi" w:cs="Arial"/>
                <w:sz w:val="22"/>
                <w:szCs w:val="22"/>
                <w:highlight w:val="green"/>
                <w:lang w:val="en-IE"/>
              </w:rPr>
              <w:t xml:space="preserve"> If the Recipient is validating the rule R0</w:t>
            </w:r>
            <w:r>
              <w:rPr>
                <w:rFonts w:asciiTheme="minorHAnsi" w:hAnsiTheme="minorHAnsi" w:cs="Arial"/>
                <w:sz w:val="22"/>
                <w:szCs w:val="22"/>
                <w:highlight w:val="green"/>
                <w:lang w:val="en-IE"/>
              </w:rPr>
              <w:t>220</w:t>
            </w:r>
            <w:r w:rsidRPr="00E56AD3">
              <w:rPr>
                <w:rFonts w:asciiTheme="minorHAnsi" w:hAnsiTheme="minorHAnsi" w:cs="Arial"/>
                <w:sz w:val="22"/>
                <w:szCs w:val="22"/>
                <w:highlight w:val="green"/>
                <w:lang w:val="en-IE"/>
              </w:rPr>
              <w:t>, then it must also apply the B1</w:t>
            </w:r>
            <w:r>
              <w:rPr>
                <w:rFonts w:asciiTheme="minorHAnsi" w:hAnsiTheme="minorHAnsi" w:cs="Arial"/>
                <w:sz w:val="22"/>
                <w:szCs w:val="22"/>
                <w:highlight w:val="green"/>
                <w:lang w:val="en-IE"/>
              </w:rPr>
              <w:t>919</w:t>
            </w:r>
            <w:r w:rsidRPr="00E56AD3">
              <w:rPr>
                <w:rFonts w:asciiTheme="minorHAnsi" w:hAnsiTheme="minorHAnsi" w:cs="Arial"/>
                <w:sz w:val="22"/>
                <w:szCs w:val="22"/>
                <w:highlight w:val="green"/>
                <w:lang w:val="en-IE"/>
              </w:rPr>
              <w:t>.</w:t>
            </w:r>
          </w:p>
          <w:p w14:paraId="10B66925" w14:textId="44EEE1E3" w:rsidR="003A7E2C" w:rsidRPr="005C70E9" w:rsidRDefault="005C70E9" w:rsidP="00EE0A2E">
            <w:pPr>
              <w:rPr>
                <w:rFonts w:asciiTheme="minorHAnsi" w:hAnsiTheme="minorHAnsi" w:cstheme="minorHAnsi"/>
                <w:sz w:val="22"/>
                <w:szCs w:val="22"/>
                <w:lang w:val="en-US"/>
              </w:rPr>
            </w:pPr>
            <w:r w:rsidRPr="005C70E9">
              <w:rPr>
                <w:rFonts w:asciiTheme="minorHAnsi" w:hAnsiTheme="minorHAnsi" w:cstheme="minorHAnsi"/>
                <w:sz w:val="22"/>
                <w:szCs w:val="22"/>
                <w:lang w:val="en-US"/>
              </w:rPr>
              <w:lastRenderedPageBreak/>
              <w:t xml:space="preserve">The </w:t>
            </w:r>
            <w:r w:rsidRPr="005C70E9">
              <w:rPr>
                <w:rFonts w:asciiTheme="minorHAnsi" w:hAnsiTheme="minorHAnsi" w:cstheme="minorHAnsi"/>
                <w:b/>
                <w:bCs/>
                <w:sz w:val="22"/>
                <w:szCs w:val="22"/>
                <w:lang w:val="en-US"/>
              </w:rPr>
              <w:t>same</w:t>
            </w:r>
            <w:r w:rsidRPr="005C70E9">
              <w:rPr>
                <w:rFonts w:asciiTheme="minorHAnsi" w:hAnsiTheme="minorHAnsi" w:cstheme="minorHAnsi"/>
                <w:sz w:val="22"/>
                <w:szCs w:val="22"/>
                <w:lang w:val="en-US"/>
              </w:rPr>
              <w:t xml:space="preserve"> correction shall also be applied in </w:t>
            </w:r>
            <w:r w:rsidRPr="005C70E9">
              <w:rPr>
                <w:rFonts w:asciiTheme="minorHAnsi" w:hAnsiTheme="minorHAnsi" w:cstheme="minorHAnsi"/>
                <w:b/>
                <w:bCs/>
                <w:sz w:val="22"/>
                <w:szCs w:val="22"/>
                <w:lang w:val="en-US"/>
              </w:rPr>
              <w:t>NCTS-P6 for DDNTA-6.2.0</w:t>
            </w:r>
            <w:r w:rsidRPr="005C70E9">
              <w:rPr>
                <w:rFonts w:asciiTheme="minorHAnsi" w:hAnsiTheme="minorHAnsi" w:cstheme="minorHAnsi"/>
                <w:sz w:val="22"/>
                <w:szCs w:val="22"/>
                <w:lang w:val="en-US"/>
              </w:rPr>
              <w:t>.</w:t>
            </w:r>
          </w:p>
          <w:p w14:paraId="1D2EB15B" w14:textId="77777777" w:rsidR="000925DA" w:rsidRDefault="000925DA" w:rsidP="00D7652E">
            <w:pPr>
              <w:pStyle w:val="paragraph"/>
              <w:spacing w:before="0" w:beforeAutospacing="0" w:after="0" w:afterAutospacing="0"/>
              <w:textAlignment w:val="baseline"/>
              <w:rPr>
                <w:b/>
                <w:bCs/>
              </w:rPr>
            </w:pPr>
          </w:p>
          <w:p w14:paraId="4799FFAC" w14:textId="2777E467"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r w:rsidRPr="008009B0">
              <w:rPr>
                <w:rStyle w:val="normaltextrun"/>
                <w:rFonts w:asciiTheme="minorHAnsi" w:hAnsiTheme="minorHAnsi" w:cstheme="minorHAnsi"/>
                <w:b/>
                <w:bCs/>
                <w:sz w:val="22"/>
                <w:szCs w:val="22"/>
                <w:u w:val="single"/>
                <w:lang w:val="en-GB"/>
              </w:rPr>
              <w:t>IMPACT ASSESSMENT:</w:t>
            </w:r>
            <w:r w:rsidRPr="008009B0">
              <w:rPr>
                <w:rStyle w:val="normaltextrun"/>
                <w:rFonts w:asciiTheme="minorHAnsi" w:hAnsiTheme="minorHAnsi" w:cstheme="minorHAnsi"/>
                <w:sz w:val="22"/>
                <w:szCs w:val="22"/>
              </w:rPr>
              <w:t> </w:t>
            </w:r>
            <w:r w:rsidRPr="008009B0">
              <w:rPr>
                <w:rStyle w:val="eop"/>
                <w:rFonts w:asciiTheme="minorHAnsi" w:hAnsiTheme="minorHAnsi" w:cstheme="minorHAnsi"/>
                <w:sz w:val="22"/>
                <w:szCs w:val="22"/>
              </w:rPr>
              <w:t> </w:t>
            </w:r>
          </w:p>
          <w:p w14:paraId="4F5CE97E" w14:textId="70953EF3" w:rsidR="007007B8" w:rsidRPr="008009B0" w:rsidRDefault="007007B8" w:rsidP="007007B8">
            <w:pPr>
              <w:rPr>
                <w:rFonts w:asciiTheme="minorHAnsi" w:hAnsiTheme="minorHAnsi" w:cstheme="minorHAnsi"/>
                <w:sz w:val="22"/>
                <w:szCs w:val="22"/>
                <w:lang w:val="en-US"/>
              </w:rPr>
            </w:pPr>
            <w:r w:rsidRPr="008009B0">
              <w:rPr>
                <w:rFonts w:asciiTheme="minorHAnsi" w:hAnsiTheme="minorHAnsi" w:cstheme="minorHAnsi"/>
                <w:sz w:val="22"/>
                <w:szCs w:val="22"/>
                <w:lang w:val="en-US"/>
              </w:rPr>
              <w:t>This RFC-Proposal concerns</w:t>
            </w:r>
            <w:r w:rsidR="00E57EFD">
              <w:rPr>
                <w:rFonts w:asciiTheme="minorHAnsi" w:hAnsiTheme="minorHAnsi" w:cstheme="minorHAnsi"/>
                <w:sz w:val="22"/>
                <w:szCs w:val="22"/>
                <w:lang w:val="en-US"/>
              </w:rPr>
              <w:t xml:space="preserve"> documentary</w:t>
            </w:r>
            <w:r w:rsidRPr="008009B0">
              <w:rPr>
                <w:rFonts w:asciiTheme="minorHAnsi" w:hAnsiTheme="minorHAnsi" w:cstheme="minorHAnsi"/>
                <w:sz w:val="22"/>
                <w:szCs w:val="22"/>
                <w:lang w:val="en-US"/>
              </w:rPr>
              <w:t xml:space="preserve"> changes in</w:t>
            </w:r>
            <w:r w:rsidR="00E57EFD">
              <w:rPr>
                <w:rFonts w:asciiTheme="minorHAnsi" w:hAnsiTheme="minorHAnsi" w:cstheme="minorHAnsi"/>
                <w:sz w:val="22"/>
                <w:szCs w:val="22"/>
                <w:lang w:val="en-US"/>
              </w:rPr>
              <w:t xml:space="preserve"> both</w:t>
            </w:r>
            <w:r w:rsidRPr="008009B0">
              <w:rPr>
                <w:rFonts w:asciiTheme="minorHAnsi" w:hAnsiTheme="minorHAnsi" w:cstheme="minorHAnsi"/>
                <w:sz w:val="22"/>
                <w:szCs w:val="22"/>
                <w:lang w:val="en-US"/>
              </w:rPr>
              <w:t xml:space="preserve"> Common</w:t>
            </w:r>
            <w:r w:rsidR="00E57EFD">
              <w:rPr>
                <w:rFonts w:asciiTheme="minorHAnsi" w:hAnsiTheme="minorHAnsi" w:cstheme="minorHAnsi"/>
                <w:sz w:val="22"/>
                <w:szCs w:val="22"/>
                <w:lang w:val="en-US"/>
              </w:rPr>
              <w:t xml:space="preserve"> and External</w:t>
            </w:r>
            <w:r w:rsidRPr="008009B0">
              <w:rPr>
                <w:rFonts w:asciiTheme="minorHAnsi" w:hAnsiTheme="minorHAnsi" w:cstheme="minorHAnsi"/>
                <w:sz w:val="22"/>
                <w:szCs w:val="22"/>
                <w:lang w:val="en-US"/>
              </w:rPr>
              <w:t xml:space="preserve"> Domain messages. It is considered that the change proposed via the current RFC-Proposal has</w:t>
            </w:r>
            <w:r w:rsidR="005817D7">
              <w:rPr>
                <w:rFonts w:asciiTheme="minorHAnsi" w:hAnsiTheme="minorHAnsi" w:cstheme="minorHAnsi"/>
                <w:sz w:val="22"/>
                <w:szCs w:val="22"/>
                <w:lang w:val="en-US"/>
              </w:rPr>
              <w:t xml:space="preserve"> no</w:t>
            </w:r>
            <w:r w:rsidRPr="008009B0">
              <w:rPr>
                <w:rFonts w:asciiTheme="minorHAnsi" w:hAnsiTheme="minorHAnsi" w:cstheme="minorHAnsi"/>
                <w:sz w:val="22"/>
                <w:szCs w:val="22"/>
                <w:lang w:val="en-US"/>
              </w:rPr>
              <w:t xml:space="preserve"> impact on business continuity and therefore shall be deployed in a </w:t>
            </w:r>
            <w:r w:rsidR="00E57EFD">
              <w:rPr>
                <w:rFonts w:asciiTheme="minorHAnsi" w:hAnsiTheme="minorHAnsi" w:cstheme="minorHAnsi"/>
                <w:b/>
                <w:bCs/>
                <w:sz w:val="22"/>
                <w:szCs w:val="22"/>
                <w:lang w:val="en-US"/>
              </w:rPr>
              <w:t>flexible way</w:t>
            </w:r>
            <w:r w:rsidRPr="008009B0">
              <w:rPr>
                <w:rFonts w:asciiTheme="minorHAnsi" w:hAnsiTheme="minorHAnsi" w:cstheme="minorHAnsi"/>
                <w:sz w:val="22"/>
                <w:szCs w:val="22"/>
                <w:lang w:val="en-US"/>
              </w:rPr>
              <w:t xml:space="preserve">. </w:t>
            </w:r>
          </w:p>
          <w:p w14:paraId="75DA89B2" w14:textId="4B9B3906" w:rsidR="00541EC9" w:rsidRPr="00E57EFD" w:rsidRDefault="00D7652E" w:rsidP="00541EC9">
            <w:pPr>
              <w:pStyle w:val="paragraph"/>
              <w:spacing w:before="0" w:beforeAutospacing="0" w:after="0" w:afterAutospacing="0"/>
              <w:textAlignment w:val="baseline"/>
              <w:rPr>
                <w:rFonts w:asciiTheme="minorHAnsi" w:hAnsiTheme="minorHAnsi" w:cstheme="minorHAnsi"/>
                <w:sz w:val="22"/>
                <w:szCs w:val="22"/>
              </w:rPr>
            </w:pPr>
            <w:r w:rsidRPr="00D7652E">
              <w:rPr>
                <w:rFonts w:asciiTheme="minorHAnsi" w:hAnsiTheme="minorHAnsi" w:cstheme="minorHAnsi"/>
                <w:sz w:val="22"/>
                <w:szCs w:val="22"/>
              </w:rPr>
              <w:t>  </w:t>
            </w:r>
            <w:r w:rsidR="00541EC9" w:rsidRPr="008009B0">
              <w:rPr>
                <w:rStyle w:val="normaltextrun"/>
                <w:rFonts w:asciiTheme="minorHAnsi" w:hAnsiTheme="minorHAnsi" w:cstheme="minorHAnsi"/>
                <w:color w:val="000000"/>
                <w:sz w:val="22"/>
                <w:szCs w:val="22"/>
              </w:rPr>
              <w:t> </w:t>
            </w:r>
            <w:r w:rsidR="00541EC9" w:rsidRPr="008009B0">
              <w:rPr>
                <w:rStyle w:val="eop"/>
                <w:rFonts w:asciiTheme="minorHAnsi" w:hAnsiTheme="minorHAnsi" w:cstheme="minorHAnsi"/>
                <w:color w:val="000000"/>
                <w:sz w:val="22"/>
                <w:szCs w:val="22"/>
              </w:rPr>
              <w:t> </w:t>
            </w:r>
          </w:p>
          <w:p w14:paraId="0325DA0A" w14:textId="7033D6E3" w:rsidR="00163F32" w:rsidRPr="005C70E9" w:rsidRDefault="00163F32" w:rsidP="005C70E9">
            <w:pPr>
              <w:pStyle w:val="paragraph"/>
              <w:spacing w:before="0" w:beforeAutospacing="0" w:after="0" w:afterAutospacing="0"/>
              <w:ind w:left="4320" w:hanging="4320"/>
              <w:textAlignment w:val="baseline"/>
              <w:rPr>
                <w:rFonts w:asciiTheme="minorHAnsi" w:hAnsiTheme="minorHAnsi" w:cstheme="minorHAnsi"/>
                <w:sz w:val="22"/>
                <w:szCs w:val="22"/>
              </w:rPr>
            </w:pPr>
            <w:r w:rsidRPr="008009B0">
              <w:rPr>
                <w:rStyle w:val="normaltextrun"/>
                <w:rFonts w:asciiTheme="minorHAnsi" w:hAnsiTheme="minorHAnsi" w:cstheme="minorHAnsi"/>
                <w:b/>
                <w:bCs/>
                <w:sz w:val="22"/>
                <w:szCs w:val="22"/>
                <w:lang w:val="en-IE"/>
              </w:rPr>
              <w:t>Proposed</w:t>
            </w:r>
            <w:r w:rsidRPr="008009B0">
              <w:rPr>
                <w:rStyle w:val="normaltextrun"/>
                <w:rFonts w:asciiTheme="minorHAnsi" w:hAnsiTheme="minorHAnsi" w:cstheme="minorHAnsi"/>
                <w:sz w:val="22"/>
                <w:szCs w:val="22"/>
                <w:lang w:val="en-IE"/>
              </w:rPr>
              <w:t> </w:t>
            </w:r>
            <w:r w:rsidRPr="005C70E9">
              <w:rPr>
                <w:rStyle w:val="normaltextrun"/>
                <w:rFonts w:asciiTheme="minorHAnsi" w:hAnsiTheme="minorHAnsi" w:cstheme="minorHAnsi"/>
                <w:sz w:val="22"/>
                <w:szCs w:val="22"/>
                <w:lang w:val="en-IE"/>
              </w:rPr>
              <w:t>date of applicability in Operations (</w:t>
            </w:r>
            <w:r w:rsidRPr="005C70E9">
              <w:rPr>
                <w:rStyle w:val="normaltextrun"/>
                <w:rFonts w:asciiTheme="minorHAnsi" w:hAnsiTheme="minorHAnsi" w:cstheme="minorHAnsi"/>
                <w:b/>
                <w:bCs/>
                <w:sz w:val="22"/>
                <w:szCs w:val="22"/>
                <w:lang w:val="en-IE"/>
              </w:rPr>
              <w:t>T-Ops</w:t>
            </w:r>
            <w:r w:rsidRPr="005C70E9">
              <w:rPr>
                <w:rStyle w:val="normaltextrun"/>
                <w:rFonts w:asciiTheme="minorHAnsi" w:hAnsiTheme="minorHAnsi" w:cstheme="minorHAnsi"/>
                <w:sz w:val="22"/>
                <w:szCs w:val="22"/>
                <w:lang w:val="en-IE"/>
              </w:rPr>
              <w:t xml:space="preserve">):   </w:t>
            </w:r>
            <w:r w:rsidR="005C70E9" w:rsidRPr="005C70E9">
              <w:rPr>
                <w:rStyle w:val="normaltextrun"/>
                <w:rFonts w:asciiTheme="minorHAnsi" w:hAnsiTheme="minorHAnsi" w:cstheme="minorHAnsi"/>
                <w:sz w:val="22"/>
                <w:szCs w:val="22"/>
                <w:lang w:val="en-IE"/>
              </w:rPr>
              <w:t xml:space="preserve">As soon as possible, </w:t>
            </w:r>
            <w:r w:rsidR="005C70E9" w:rsidRPr="005C70E9">
              <w:rPr>
                <w:rStyle w:val="normaltextrun"/>
                <w:rFonts w:asciiTheme="minorHAnsi" w:hAnsiTheme="minorHAnsi" w:cstheme="minorHAnsi"/>
                <w:b/>
                <w:bCs/>
                <w:sz w:val="22"/>
                <w:szCs w:val="22"/>
                <w:lang w:val="en-IE"/>
              </w:rPr>
              <w:t>before 01.12.2023</w:t>
            </w:r>
            <w:r w:rsidR="005C70E9" w:rsidRPr="005C70E9">
              <w:rPr>
                <w:rStyle w:val="normaltextrun"/>
                <w:rFonts w:asciiTheme="minorHAnsi" w:hAnsiTheme="minorHAnsi" w:cstheme="minorHAnsi"/>
                <w:sz w:val="22"/>
                <w:szCs w:val="22"/>
                <w:lang w:val="en-IE"/>
              </w:rPr>
              <w:t xml:space="preserve"> (but recommended before entering in NCTS-P5 operations in Common Domain)</w:t>
            </w:r>
            <w:r w:rsidRPr="005C70E9">
              <w:rPr>
                <w:rStyle w:val="normaltextrun"/>
                <w:rFonts w:asciiTheme="minorHAnsi" w:hAnsiTheme="minorHAnsi" w:cstheme="minorHAnsi"/>
                <w:sz w:val="22"/>
                <w:szCs w:val="22"/>
                <w:lang w:val="en-IE"/>
              </w:rPr>
              <w:t> </w:t>
            </w:r>
            <w:r w:rsidRPr="005C70E9">
              <w:rPr>
                <w:rStyle w:val="eop"/>
                <w:rFonts w:asciiTheme="minorHAnsi" w:hAnsiTheme="minorHAnsi" w:cstheme="minorHAnsi"/>
                <w:sz w:val="22"/>
                <w:szCs w:val="22"/>
              </w:rPr>
              <w:t> </w:t>
            </w:r>
          </w:p>
          <w:p w14:paraId="5E2A6422" w14:textId="5A94CB76" w:rsidR="00163F32" w:rsidRPr="005C70E9" w:rsidRDefault="00163F32" w:rsidP="00163F32">
            <w:pPr>
              <w:pStyle w:val="paragraph"/>
              <w:spacing w:before="0" w:beforeAutospacing="0" w:after="0" w:afterAutospacing="0"/>
              <w:textAlignment w:val="baseline"/>
              <w:rPr>
                <w:rFonts w:asciiTheme="minorHAnsi" w:hAnsiTheme="minorHAnsi" w:cstheme="minorHAnsi"/>
                <w:sz w:val="22"/>
                <w:szCs w:val="22"/>
              </w:rPr>
            </w:pPr>
            <w:r w:rsidRPr="005C70E9">
              <w:rPr>
                <w:rStyle w:val="normaltextrun"/>
                <w:rFonts w:asciiTheme="minorHAnsi" w:hAnsiTheme="minorHAnsi" w:cstheme="minorHAnsi"/>
                <w:b/>
                <w:bCs/>
                <w:sz w:val="22"/>
                <w:szCs w:val="22"/>
                <w:lang w:val="en-IE"/>
              </w:rPr>
              <w:t>Proposed</w:t>
            </w:r>
            <w:r w:rsidRPr="005C70E9">
              <w:rPr>
                <w:rStyle w:val="normaltextrun"/>
                <w:rFonts w:asciiTheme="minorHAnsi" w:hAnsiTheme="minorHAnsi" w:cstheme="minorHAnsi"/>
                <w:sz w:val="22"/>
                <w:szCs w:val="22"/>
                <w:lang w:val="en-IE"/>
              </w:rPr>
              <w:t> date of applicability in CT (</w:t>
            </w:r>
            <w:r w:rsidRPr="005C70E9">
              <w:rPr>
                <w:rStyle w:val="normaltextrun"/>
                <w:rFonts w:asciiTheme="minorHAnsi" w:hAnsiTheme="minorHAnsi" w:cstheme="minorHAnsi"/>
                <w:b/>
                <w:bCs/>
                <w:sz w:val="22"/>
                <w:szCs w:val="22"/>
                <w:lang w:val="en-IE"/>
              </w:rPr>
              <w:t>T-CT</w:t>
            </w:r>
            <w:r w:rsidRPr="005C70E9">
              <w:rPr>
                <w:rStyle w:val="normaltextrun"/>
                <w:rFonts w:asciiTheme="minorHAnsi" w:hAnsiTheme="minorHAnsi" w:cstheme="minorHAnsi"/>
                <w:sz w:val="22"/>
                <w:szCs w:val="22"/>
                <w:lang w:val="en-IE"/>
              </w:rPr>
              <w:t xml:space="preserve">):                     </w:t>
            </w:r>
            <w:r w:rsidR="005C70E9" w:rsidRPr="005C70E9">
              <w:rPr>
                <w:rStyle w:val="normaltextrun"/>
                <w:rFonts w:asciiTheme="minorHAnsi" w:hAnsiTheme="minorHAnsi" w:cstheme="minorHAnsi"/>
                <w:sz w:val="22"/>
                <w:szCs w:val="22"/>
                <w:lang w:val="en-IE"/>
              </w:rPr>
              <w:t>01.03.2023 (to be confirmed)</w:t>
            </w:r>
          </w:p>
          <w:p w14:paraId="1B505688" w14:textId="27B36631" w:rsidR="00163F32" w:rsidRPr="005C70E9" w:rsidRDefault="00163F32" w:rsidP="00163F32">
            <w:pPr>
              <w:pStyle w:val="paragraph"/>
              <w:spacing w:before="0" w:beforeAutospacing="0" w:after="0" w:afterAutospacing="0"/>
              <w:textAlignment w:val="baseline"/>
              <w:rPr>
                <w:rStyle w:val="eop"/>
                <w:rFonts w:asciiTheme="minorHAnsi" w:hAnsiTheme="minorHAnsi" w:cstheme="minorHAnsi"/>
                <w:sz w:val="22"/>
                <w:szCs w:val="22"/>
              </w:rPr>
            </w:pPr>
            <w:r w:rsidRPr="005C70E9">
              <w:rPr>
                <w:rStyle w:val="normaltextrun"/>
                <w:rFonts w:asciiTheme="minorHAnsi" w:hAnsiTheme="minorHAnsi" w:cstheme="minorHAnsi"/>
                <w:b/>
                <w:bCs/>
                <w:sz w:val="22"/>
                <w:szCs w:val="22"/>
                <w:lang w:val="en-IE"/>
              </w:rPr>
              <w:t>Expected</w:t>
            </w:r>
            <w:r w:rsidRPr="005C70E9">
              <w:rPr>
                <w:rStyle w:val="normaltextrun"/>
                <w:rFonts w:asciiTheme="minorHAnsi" w:hAnsiTheme="minorHAnsi" w:cstheme="minorHAnsi"/>
                <w:sz w:val="22"/>
                <w:szCs w:val="22"/>
                <w:lang w:val="en-IE"/>
              </w:rPr>
              <w:t> date of approval by ECCG (</w:t>
            </w:r>
            <w:r w:rsidRPr="005C70E9">
              <w:rPr>
                <w:rStyle w:val="normaltextrun"/>
                <w:rFonts w:asciiTheme="minorHAnsi" w:hAnsiTheme="minorHAnsi" w:cstheme="minorHAnsi"/>
                <w:b/>
                <w:bCs/>
                <w:sz w:val="22"/>
                <w:szCs w:val="22"/>
                <w:lang w:val="en-IE"/>
              </w:rPr>
              <w:t>T-CAB</w:t>
            </w:r>
            <w:r w:rsidRPr="005C70E9">
              <w:rPr>
                <w:rStyle w:val="normaltextrun"/>
                <w:rFonts w:asciiTheme="minorHAnsi" w:hAnsiTheme="minorHAnsi" w:cstheme="minorHAnsi"/>
                <w:sz w:val="22"/>
                <w:szCs w:val="22"/>
                <w:lang w:val="en-IE"/>
              </w:rPr>
              <w:t xml:space="preserve">):                  </w:t>
            </w:r>
            <w:r w:rsidR="005C70E9" w:rsidRPr="005C70E9">
              <w:rPr>
                <w:rStyle w:val="normaltextrun"/>
                <w:rFonts w:asciiTheme="minorHAnsi" w:hAnsiTheme="minorHAnsi" w:cstheme="minorHAnsi"/>
                <w:sz w:val="22"/>
                <w:szCs w:val="22"/>
                <w:lang w:val="en-IE"/>
              </w:rPr>
              <w:t>31.01.2023</w:t>
            </w:r>
          </w:p>
          <w:p w14:paraId="759AAFD8" w14:textId="77777777" w:rsidR="005C70E9" w:rsidRPr="008009B0" w:rsidRDefault="005C70E9" w:rsidP="00163F32">
            <w:pPr>
              <w:pStyle w:val="paragraph"/>
              <w:spacing w:before="0" w:beforeAutospacing="0" w:after="0" w:afterAutospacing="0"/>
              <w:textAlignment w:val="baseline"/>
              <w:rPr>
                <w:rFonts w:asciiTheme="minorHAnsi" w:hAnsiTheme="minorHAnsi" w:cstheme="minorHAnsi"/>
                <w:sz w:val="18"/>
                <w:szCs w:val="18"/>
              </w:rPr>
            </w:pPr>
          </w:p>
          <w:p w14:paraId="67A0A326" w14:textId="77777777" w:rsidR="00610ACB" w:rsidRDefault="00541EC9" w:rsidP="00541EC9">
            <w:pPr>
              <w:pStyle w:val="paragraph"/>
              <w:spacing w:before="0" w:beforeAutospacing="0" w:after="0" w:afterAutospacing="0"/>
              <w:textAlignment w:val="baseline"/>
              <w:rPr>
                <w:rStyle w:val="normaltextrun"/>
                <w:rFonts w:asciiTheme="minorHAnsi" w:hAnsiTheme="minorHAnsi" w:cstheme="minorHAnsi"/>
                <w:sz w:val="22"/>
                <w:szCs w:val="22"/>
                <w:lang w:val="en-GB"/>
              </w:rPr>
            </w:pPr>
            <w:r w:rsidRPr="008009B0">
              <w:rPr>
                <w:rStyle w:val="normaltextrun"/>
                <w:rFonts w:asciiTheme="minorHAnsi" w:hAnsiTheme="minorHAnsi" w:cstheme="minorHAnsi"/>
                <w:b/>
                <w:bCs/>
                <w:sz w:val="22"/>
                <w:szCs w:val="22"/>
                <w:u w:val="single"/>
                <w:lang w:val="en-GB"/>
              </w:rPr>
              <w:t>Risk of not implementing the change:</w:t>
            </w:r>
            <w:r w:rsidRPr="008009B0">
              <w:rPr>
                <w:rStyle w:val="normaltextrun"/>
                <w:rFonts w:asciiTheme="minorHAnsi" w:hAnsiTheme="minorHAnsi" w:cstheme="minorHAnsi"/>
                <w:sz w:val="22"/>
                <w:szCs w:val="22"/>
                <w:lang w:val="en-GB"/>
              </w:rPr>
              <w:t> </w:t>
            </w:r>
          </w:p>
          <w:p w14:paraId="0141C4D9" w14:textId="23BDCB8D" w:rsidR="005C70E9" w:rsidRDefault="005C70E9" w:rsidP="005C70E9">
            <w:pPr>
              <w:rPr>
                <w:rFonts w:asciiTheme="minorHAnsi" w:hAnsiTheme="minorHAnsi" w:cs="Arial"/>
                <w:sz w:val="22"/>
                <w:szCs w:val="22"/>
                <w:lang w:val="en-US"/>
              </w:rPr>
            </w:pPr>
            <w:r>
              <w:rPr>
                <w:rFonts w:asciiTheme="minorHAnsi" w:hAnsiTheme="minorHAnsi" w:cs="Arial"/>
                <w:sz w:val="22"/>
                <w:szCs w:val="22"/>
                <w:lang w:val="en-US"/>
              </w:rPr>
              <w:t xml:space="preserve">After the Transitional Period, there will be declarations with confusion in case of goods packed together. Moreover, rejections of CD001C, CD003C, CD038C, CD050C, CD115C, CD165C will possibly be observed, if the type of packages is unpacked or if goods items are partially packed together. </w:t>
            </w:r>
          </w:p>
          <w:p w14:paraId="7E794FF4" w14:textId="4336B3D8" w:rsidR="00052CFE" w:rsidRPr="008009B0" w:rsidRDefault="00052CFE" w:rsidP="00052CFE">
            <w:pPr>
              <w:rPr>
                <w:rFonts w:asciiTheme="minorHAnsi" w:hAnsiTheme="minorHAnsi" w:cstheme="minorHAnsi"/>
                <w:sz w:val="22"/>
                <w:szCs w:val="22"/>
                <w:lang w:val="en-US"/>
              </w:rPr>
            </w:pPr>
          </w:p>
          <w:p w14:paraId="0EFD4EF0" w14:textId="77777777" w:rsidR="00052CFE" w:rsidRPr="008009B0" w:rsidRDefault="00052CFE" w:rsidP="00052CFE">
            <w:pPr>
              <w:rPr>
                <w:rFonts w:asciiTheme="minorHAnsi" w:hAnsiTheme="minorHAnsi" w:cstheme="minorHAnsi"/>
                <w:b/>
                <w:bCs/>
                <w:sz w:val="22"/>
                <w:szCs w:val="22"/>
                <w:u w:val="single"/>
              </w:rPr>
            </w:pPr>
            <w:r w:rsidRPr="008009B0">
              <w:rPr>
                <w:rFonts w:asciiTheme="minorHAnsi" w:hAnsiTheme="minorHAnsi" w:cstheme="minorHAnsi"/>
                <w:b/>
                <w:bCs/>
                <w:sz w:val="22"/>
                <w:szCs w:val="22"/>
                <w:u w:val="single"/>
              </w:rPr>
              <w:t>Impacted messages:</w:t>
            </w:r>
          </w:p>
          <w:p w14:paraId="4A151CF3" w14:textId="5310DC55" w:rsidR="003A7E2C" w:rsidRPr="003A7E2C" w:rsidRDefault="003A7E2C" w:rsidP="00AF78FC">
            <w:pPr>
              <w:pStyle w:val="ListParagraph"/>
              <w:numPr>
                <w:ilvl w:val="0"/>
                <w:numId w:val="2"/>
              </w:numPr>
              <w:rPr>
                <w:rFonts w:asciiTheme="minorHAnsi" w:hAnsiTheme="minorHAnsi" w:cstheme="minorHAnsi"/>
                <w:sz w:val="22"/>
                <w:szCs w:val="22"/>
              </w:rPr>
            </w:pPr>
            <w:r w:rsidRPr="003A7E2C">
              <w:rPr>
                <w:rFonts w:asciiTheme="minorHAnsi" w:hAnsiTheme="minorHAnsi" w:cstheme="minorHAnsi"/>
                <w:sz w:val="22"/>
                <w:szCs w:val="22"/>
                <w:lang w:val="en-US"/>
              </w:rPr>
              <w:t xml:space="preserve">CC013C, CC015C, </w:t>
            </w:r>
            <w:r w:rsidRPr="00DF0A24">
              <w:rPr>
                <w:rFonts w:asciiTheme="minorHAnsi" w:hAnsiTheme="minorHAnsi" w:cstheme="minorHAnsi"/>
                <w:strike/>
                <w:color w:val="FFFF00"/>
                <w:sz w:val="22"/>
                <w:szCs w:val="22"/>
                <w:highlight w:val="blue"/>
                <w:lang w:val="en-US"/>
              </w:rPr>
              <w:t>CC0</w:t>
            </w:r>
            <w:r w:rsidRPr="00DF0A24">
              <w:rPr>
                <w:rFonts w:asciiTheme="minorHAnsi" w:hAnsiTheme="minorHAnsi" w:cstheme="minorHAnsi"/>
                <w:strike/>
                <w:color w:val="FFFF00"/>
                <w:sz w:val="22"/>
                <w:szCs w:val="22"/>
                <w:highlight w:val="blue"/>
              </w:rPr>
              <w:t>17</w:t>
            </w:r>
            <w:r w:rsidRPr="00DF0A24">
              <w:rPr>
                <w:rFonts w:asciiTheme="minorHAnsi" w:hAnsiTheme="minorHAnsi" w:cstheme="minorHAnsi"/>
                <w:strike/>
                <w:color w:val="FFFF00"/>
                <w:sz w:val="22"/>
                <w:szCs w:val="22"/>
                <w:highlight w:val="blue"/>
                <w:lang w:val="en-US"/>
              </w:rPr>
              <w:t>C,</w:t>
            </w:r>
            <w:r w:rsidRPr="003A7E2C">
              <w:rPr>
                <w:rFonts w:asciiTheme="minorHAnsi" w:hAnsiTheme="minorHAnsi" w:cstheme="minorHAnsi"/>
                <w:sz w:val="22"/>
                <w:szCs w:val="22"/>
              </w:rPr>
              <w:t xml:space="preserve"> </w:t>
            </w:r>
            <w:r w:rsidRPr="003A7E2C">
              <w:rPr>
                <w:rFonts w:asciiTheme="minorHAnsi" w:hAnsiTheme="minorHAnsi" w:cstheme="minorHAnsi"/>
                <w:sz w:val="22"/>
                <w:szCs w:val="22"/>
                <w:lang w:val="en-US"/>
              </w:rPr>
              <w:t xml:space="preserve">CC025C, CC029C, </w:t>
            </w:r>
            <w:r w:rsidRPr="003F2E17">
              <w:rPr>
                <w:rFonts w:asciiTheme="minorHAnsi" w:hAnsiTheme="minorHAnsi" w:cstheme="minorHAnsi"/>
                <w:b/>
                <w:bCs/>
                <w:color w:val="FFFFFF" w:themeColor="background1"/>
                <w:sz w:val="22"/>
                <w:szCs w:val="22"/>
                <w:highlight w:val="magenta"/>
                <w:lang w:val="en-US"/>
                <w:rPrChange w:id="8" w:author="DESCHUYTENEER Tanguy (TAXUD-EXT)" w:date="2023-03-10T14:17:00Z">
                  <w:rPr>
                    <w:rFonts w:asciiTheme="minorHAnsi" w:hAnsiTheme="minorHAnsi" w:cstheme="minorHAnsi"/>
                    <w:color w:val="FFFFFF" w:themeColor="background1"/>
                    <w:sz w:val="22"/>
                    <w:szCs w:val="22"/>
                    <w:highlight w:val="magenta"/>
                    <w:lang w:val="en-US"/>
                  </w:rPr>
                </w:rPrChange>
              </w:rPr>
              <w:t>CC043C,</w:t>
            </w:r>
            <w:r w:rsidRPr="003F2E17">
              <w:rPr>
                <w:rFonts w:asciiTheme="minorHAnsi" w:hAnsiTheme="minorHAnsi" w:cstheme="minorHAnsi"/>
                <w:color w:val="FFFFFF" w:themeColor="background1"/>
                <w:sz w:val="22"/>
                <w:szCs w:val="22"/>
                <w:highlight w:val="magenta"/>
                <w:lang w:val="en-US"/>
              </w:rPr>
              <w:t xml:space="preserve"> </w:t>
            </w:r>
            <w:r w:rsidRPr="00DF0A24">
              <w:rPr>
                <w:rFonts w:asciiTheme="minorHAnsi" w:hAnsiTheme="minorHAnsi" w:cstheme="minorHAnsi"/>
                <w:strike/>
                <w:color w:val="FFFF00"/>
                <w:sz w:val="22"/>
                <w:szCs w:val="22"/>
                <w:highlight w:val="blue"/>
                <w:lang w:val="en-US"/>
              </w:rPr>
              <w:t>CC044C</w:t>
            </w:r>
            <w:r w:rsidRPr="003A7E2C">
              <w:rPr>
                <w:rFonts w:asciiTheme="minorHAnsi" w:hAnsiTheme="minorHAnsi" w:cstheme="minorHAnsi"/>
                <w:sz w:val="22"/>
                <w:szCs w:val="22"/>
                <w:lang w:val="en-US"/>
              </w:rPr>
              <w:t xml:space="preserve"> and</w:t>
            </w:r>
          </w:p>
          <w:p w14:paraId="2704803A" w14:textId="7D6635CF" w:rsidR="003A7E2C" w:rsidRPr="003A7E2C" w:rsidRDefault="003A7E2C" w:rsidP="00AF78FC">
            <w:pPr>
              <w:pStyle w:val="ListParagraph"/>
              <w:numPr>
                <w:ilvl w:val="0"/>
                <w:numId w:val="2"/>
              </w:numPr>
              <w:rPr>
                <w:rFonts w:asciiTheme="minorHAnsi" w:hAnsiTheme="minorHAnsi" w:cstheme="minorHAnsi"/>
                <w:sz w:val="22"/>
                <w:szCs w:val="22"/>
                <w:lang w:val="en-US"/>
              </w:rPr>
            </w:pPr>
            <w:r w:rsidRPr="003A7E2C">
              <w:rPr>
                <w:rFonts w:asciiTheme="minorHAnsi" w:hAnsiTheme="minorHAnsi" w:cstheme="minorHAnsi"/>
                <w:sz w:val="22"/>
                <w:szCs w:val="22"/>
                <w:lang w:val="en-US"/>
              </w:rPr>
              <w:t xml:space="preserve">CD001C, CD003C, CD012C, </w:t>
            </w:r>
            <w:r w:rsidRPr="00DF0A24">
              <w:rPr>
                <w:rFonts w:asciiTheme="minorHAnsi" w:hAnsiTheme="minorHAnsi" w:cstheme="minorHAnsi"/>
                <w:strike/>
                <w:color w:val="FFFF00"/>
                <w:sz w:val="22"/>
                <w:szCs w:val="22"/>
                <w:highlight w:val="blue"/>
                <w:lang w:val="en-US"/>
              </w:rPr>
              <w:t>CD018C,</w:t>
            </w:r>
            <w:r w:rsidRPr="003A7E2C">
              <w:rPr>
                <w:rFonts w:asciiTheme="minorHAnsi" w:hAnsiTheme="minorHAnsi" w:cstheme="minorHAnsi"/>
                <w:sz w:val="22"/>
                <w:szCs w:val="22"/>
                <w:lang w:val="en-US"/>
              </w:rPr>
              <w:t xml:space="preserve"> CD038C, CD050C, CD115C, CD160C, CD165C.                        </w:t>
            </w:r>
          </w:p>
          <w:p w14:paraId="7470683F" w14:textId="77777777" w:rsidR="000E4EEE" w:rsidRPr="008009B0" w:rsidRDefault="000E4EEE" w:rsidP="000E4EEE">
            <w:pPr>
              <w:pStyle w:val="ListParagraph"/>
              <w:ind w:left="360"/>
              <w:rPr>
                <w:rFonts w:asciiTheme="minorHAnsi" w:hAnsiTheme="minorHAnsi" w:cstheme="minorHAnsi"/>
                <w:sz w:val="18"/>
                <w:szCs w:val="18"/>
              </w:rPr>
            </w:pPr>
          </w:p>
          <w:p w14:paraId="39FAF25D" w14:textId="77777777" w:rsidR="00541EC9" w:rsidRPr="008009B0" w:rsidRDefault="00541EC9" w:rsidP="00541EC9">
            <w:pPr>
              <w:pStyle w:val="paragraph"/>
              <w:spacing w:before="0" w:beforeAutospacing="0" w:after="0" w:afterAutospacing="0"/>
              <w:textAlignment w:val="baseline"/>
              <w:rPr>
                <w:rStyle w:val="eop"/>
                <w:rFonts w:asciiTheme="minorHAnsi" w:hAnsiTheme="minorHAnsi" w:cstheme="minorHAnsi"/>
              </w:rPr>
            </w:pPr>
            <w:r w:rsidRPr="008009B0">
              <w:rPr>
                <w:rStyle w:val="normaltextrun"/>
                <w:rFonts w:asciiTheme="minorHAnsi" w:hAnsiTheme="minorHAnsi" w:cstheme="minorHAnsi"/>
                <w:b/>
                <w:bCs/>
                <w:sz w:val="22"/>
                <w:szCs w:val="22"/>
                <w:u w:val="single"/>
                <w:lang w:val="en-GB"/>
              </w:rPr>
              <w:t>Impacted Rules/Conditions, Guidelines:</w:t>
            </w:r>
            <w:r w:rsidRPr="008009B0">
              <w:rPr>
                <w:rStyle w:val="eop"/>
                <w:rFonts w:asciiTheme="minorHAnsi" w:hAnsiTheme="minorHAnsi" w:cstheme="minorHAnsi"/>
              </w:rPr>
              <w:tab/>
            </w:r>
          </w:p>
          <w:p w14:paraId="63C5EEA7" w14:textId="4A08609D" w:rsidR="003A7E2C" w:rsidRPr="003A7E2C" w:rsidRDefault="003A7E2C" w:rsidP="00AF78FC">
            <w:pPr>
              <w:pStyle w:val="ListParagraph"/>
              <w:numPr>
                <w:ilvl w:val="0"/>
                <w:numId w:val="2"/>
              </w:numPr>
              <w:rPr>
                <w:rFonts w:asciiTheme="minorHAnsi" w:hAnsiTheme="minorHAnsi" w:cstheme="minorHAnsi"/>
                <w:b/>
                <w:bCs/>
                <w:sz w:val="22"/>
                <w:szCs w:val="22"/>
              </w:rPr>
            </w:pPr>
            <w:r w:rsidRPr="003A7E2C">
              <w:rPr>
                <w:rFonts w:asciiTheme="minorHAnsi" w:hAnsiTheme="minorHAnsi" w:cstheme="minorHAnsi"/>
                <w:b/>
                <w:bCs/>
                <w:sz w:val="22"/>
                <w:szCs w:val="22"/>
              </w:rPr>
              <w:t>R0219, B1819, R0220, B1919</w:t>
            </w:r>
            <w:r>
              <w:rPr>
                <w:rFonts w:asciiTheme="minorHAnsi" w:hAnsiTheme="minorHAnsi" w:cstheme="minorHAnsi"/>
                <w:b/>
                <w:bCs/>
                <w:sz w:val="22"/>
                <w:szCs w:val="22"/>
              </w:rPr>
              <w:t xml:space="preserve">, </w:t>
            </w:r>
            <w:r w:rsidRPr="003A7E2C">
              <w:rPr>
                <w:rFonts w:asciiTheme="minorHAnsi" w:hAnsiTheme="minorHAnsi" w:cstheme="minorHAnsi"/>
                <w:b/>
                <w:bCs/>
                <w:sz w:val="22"/>
                <w:szCs w:val="22"/>
              </w:rPr>
              <w:t>R0364, B1964</w:t>
            </w:r>
          </w:p>
          <w:p w14:paraId="7A0A3007" w14:textId="77777777" w:rsidR="00894957" w:rsidRPr="008009B0" w:rsidRDefault="00894957" w:rsidP="00894957">
            <w:pPr>
              <w:pStyle w:val="ListParagraph"/>
              <w:rPr>
                <w:rFonts w:asciiTheme="minorHAnsi" w:hAnsiTheme="minorHAnsi" w:cstheme="minorHAnsi"/>
                <w:sz w:val="18"/>
                <w:szCs w:val="18"/>
              </w:rPr>
            </w:pPr>
          </w:p>
          <w:p w14:paraId="6CC46AD4" w14:textId="0C3D4EC4" w:rsidR="00541EC9" w:rsidRPr="00E56AD3" w:rsidRDefault="00541EC9" w:rsidP="00E56AD3">
            <w:pPr>
              <w:pStyle w:val="paragraph"/>
              <w:spacing w:before="0" w:beforeAutospacing="0" w:after="0" w:afterAutospacing="0"/>
              <w:textAlignment w:val="baseline"/>
              <w:rPr>
                <w:rFonts w:asciiTheme="minorHAnsi" w:hAnsiTheme="minorHAnsi" w:cstheme="minorHAnsi"/>
                <w:b/>
                <w:bCs/>
                <w:sz w:val="22"/>
                <w:szCs w:val="22"/>
                <w:u w:val="single"/>
                <w:lang w:val="en-GB"/>
              </w:rPr>
            </w:pPr>
            <w:r w:rsidRPr="008009B0">
              <w:rPr>
                <w:rStyle w:val="normaltextrun"/>
                <w:rFonts w:asciiTheme="minorHAnsi" w:hAnsiTheme="minorHAnsi" w:cstheme="minorHAnsi"/>
                <w:b/>
                <w:bCs/>
                <w:sz w:val="22"/>
                <w:szCs w:val="22"/>
                <w:u w:val="single"/>
                <w:lang w:val="en-GB"/>
              </w:rPr>
              <w:t>Impacted C</w:t>
            </w:r>
            <w:r w:rsidR="003A7E2C">
              <w:rPr>
                <w:rStyle w:val="normaltextrun"/>
                <w:rFonts w:asciiTheme="minorHAnsi" w:hAnsiTheme="minorHAnsi" w:cstheme="minorHAnsi"/>
                <w:b/>
                <w:bCs/>
                <w:sz w:val="22"/>
                <w:szCs w:val="22"/>
                <w:u w:val="single"/>
                <w:lang w:val="en-GB"/>
              </w:rPr>
              <w:t>I</w:t>
            </w:r>
            <w:r w:rsidR="008E7767" w:rsidRPr="008009B0">
              <w:rPr>
                <w:rStyle w:val="normaltextrun"/>
                <w:rFonts w:asciiTheme="minorHAnsi" w:hAnsiTheme="minorHAnsi" w:cstheme="minorHAnsi"/>
                <w:b/>
                <w:bCs/>
                <w:sz w:val="22"/>
                <w:szCs w:val="22"/>
                <w:u w:val="single"/>
                <w:lang w:val="en-GB"/>
              </w:rPr>
              <w:t xml:space="preserve"> Artefacts</w:t>
            </w:r>
            <w:r w:rsidRPr="008009B0">
              <w:rPr>
                <w:rStyle w:val="normaltextrun"/>
                <w:rFonts w:asciiTheme="minorHAnsi" w:hAnsiTheme="minorHAnsi" w:cstheme="minorHAnsi"/>
                <w:b/>
                <w:bCs/>
                <w:sz w:val="22"/>
                <w:szCs w:val="22"/>
                <w:u w:val="single"/>
                <w:lang w:val="en-GB"/>
              </w:rPr>
              <w:t>:</w:t>
            </w:r>
          </w:p>
          <w:p w14:paraId="01A2C1DA" w14:textId="77777777" w:rsidR="00AF78FC" w:rsidRPr="00E14810" w:rsidRDefault="00AF78FC" w:rsidP="00AF78FC">
            <w:pPr>
              <w:pStyle w:val="ListParagraph"/>
              <w:numPr>
                <w:ilvl w:val="0"/>
                <w:numId w:val="2"/>
              </w:numPr>
              <w:rPr>
                <w:rFonts w:asciiTheme="minorHAnsi" w:hAnsiTheme="minorHAnsi" w:cstheme="minorHAnsi"/>
                <w:b/>
                <w:bCs/>
                <w:sz w:val="22"/>
                <w:szCs w:val="22"/>
              </w:rPr>
            </w:pPr>
            <w:r w:rsidRPr="00E14810">
              <w:rPr>
                <w:rStyle w:val="normaltextrun"/>
                <w:rFonts w:asciiTheme="minorHAnsi" w:hAnsiTheme="minorHAnsi" w:cstheme="minorHAnsi"/>
                <w:color w:val="808080" w:themeColor="background1" w:themeShade="80"/>
                <w:sz w:val="22"/>
                <w:szCs w:val="22"/>
              </w:rPr>
              <w:t>DDNTA-5.15.0-v1.00 (Main Document): No.</w:t>
            </w:r>
            <w:r w:rsidRPr="00E14810">
              <w:rPr>
                <w:rFonts w:asciiTheme="minorHAnsi" w:hAnsiTheme="minorHAnsi" w:cstheme="minorHAnsi"/>
                <w:b/>
                <w:bCs/>
                <w:sz w:val="22"/>
                <w:szCs w:val="22"/>
              </w:rPr>
              <w:t> </w:t>
            </w:r>
          </w:p>
          <w:p w14:paraId="2767B0E3" w14:textId="65EB6389" w:rsidR="00AF78FC" w:rsidRPr="00E56AD3" w:rsidRDefault="00AF78FC" w:rsidP="00E56AD3">
            <w:pPr>
              <w:pStyle w:val="ListParagraph"/>
              <w:numPr>
                <w:ilvl w:val="0"/>
                <w:numId w:val="2"/>
              </w:numPr>
              <w:rPr>
                <w:rFonts w:asciiTheme="minorHAnsi" w:hAnsiTheme="minorHAnsi" w:cstheme="minorHAnsi"/>
                <w:b/>
                <w:bCs/>
                <w:sz w:val="22"/>
                <w:szCs w:val="22"/>
              </w:rPr>
            </w:pPr>
            <w:r w:rsidRPr="008009B0">
              <w:rPr>
                <w:rFonts w:asciiTheme="minorHAnsi" w:hAnsiTheme="minorHAnsi" w:cstheme="minorHAnsi"/>
                <w:b/>
                <w:bCs/>
                <w:sz w:val="22"/>
                <w:szCs w:val="22"/>
              </w:rPr>
              <w:t>DDNTA-5.15.0-v1.00 (</w:t>
            </w:r>
            <w:r w:rsidRPr="00692C04">
              <w:rPr>
                <w:rStyle w:val="normaltextrun"/>
                <w:rFonts w:asciiTheme="minorHAnsi" w:hAnsiTheme="minorHAnsi" w:cstheme="minorHAnsi"/>
                <w:b/>
                <w:bCs/>
                <w:sz w:val="22"/>
                <w:szCs w:val="22"/>
              </w:rPr>
              <w:t xml:space="preserve">Appendix </w:t>
            </w:r>
            <w:r>
              <w:rPr>
                <w:rStyle w:val="normaltextrun"/>
                <w:rFonts w:asciiTheme="minorHAnsi" w:hAnsiTheme="minorHAnsi" w:cstheme="minorHAnsi"/>
                <w:b/>
                <w:bCs/>
                <w:sz w:val="22"/>
                <w:szCs w:val="22"/>
              </w:rPr>
              <w:t>‘</w:t>
            </w:r>
            <w:r w:rsidRPr="00692C04">
              <w:rPr>
                <w:rStyle w:val="normaltextrun"/>
                <w:rFonts w:asciiTheme="minorHAnsi" w:hAnsiTheme="minorHAnsi" w:cstheme="minorHAnsi"/>
                <w:b/>
                <w:bCs/>
                <w:sz w:val="22"/>
                <w:szCs w:val="22"/>
              </w:rPr>
              <w:t>Q2_R_C</w:t>
            </w:r>
            <w:r>
              <w:rPr>
                <w:rStyle w:val="normaltextrun"/>
                <w:rFonts w:asciiTheme="minorHAnsi" w:hAnsiTheme="minorHAnsi" w:cstheme="minorHAnsi"/>
                <w:b/>
                <w:bCs/>
                <w:sz w:val="22"/>
                <w:szCs w:val="22"/>
              </w:rPr>
              <w:t>’</w:t>
            </w:r>
            <w:r w:rsidRPr="00692C04">
              <w:rPr>
                <w:rStyle w:val="normaltextrun"/>
                <w:rFonts w:asciiTheme="minorHAnsi" w:hAnsiTheme="minorHAnsi" w:cstheme="minorHAnsi"/>
                <w:b/>
                <w:bCs/>
                <w:sz w:val="22"/>
                <w:szCs w:val="22"/>
              </w:rPr>
              <w:t xml:space="preserve">, </w:t>
            </w:r>
            <w:r>
              <w:rPr>
                <w:rStyle w:val="normaltextrun"/>
                <w:rFonts w:asciiTheme="minorHAnsi" w:hAnsiTheme="minorHAnsi" w:cstheme="minorHAnsi"/>
                <w:b/>
                <w:bCs/>
                <w:sz w:val="22"/>
                <w:szCs w:val="22"/>
              </w:rPr>
              <w:t>‘</w:t>
            </w:r>
            <w:r w:rsidRPr="00692C04">
              <w:rPr>
                <w:rStyle w:val="normaltextrun"/>
                <w:rFonts w:asciiTheme="minorHAnsi" w:hAnsiTheme="minorHAnsi" w:cstheme="minorHAnsi"/>
                <w:b/>
                <w:bCs/>
                <w:sz w:val="22"/>
                <w:szCs w:val="22"/>
              </w:rPr>
              <w:t>Q2</w:t>
            </w:r>
            <w:r>
              <w:rPr>
                <w:rStyle w:val="normaltextrun"/>
                <w:rFonts w:asciiTheme="minorHAnsi" w:hAnsiTheme="minorHAnsi" w:cstheme="minorHAnsi"/>
                <w:b/>
                <w:bCs/>
                <w:sz w:val="22"/>
                <w:szCs w:val="22"/>
              </w:rPr>
              <w:t>’</w:t>
            </w:r>
            <w:r w:rsidR="0037115D">
              <w:rPr>
                <w:rStyle w:val="normaltextrun"/>
                <w:rFonts w:asciiTheme="minorHAnsi" w:hAnsiTheme="minorHAnsi" w:cstheme="minorHAnsi"/>
                <w:b/>
                <w:bCs/>
                <w:sz w:val="22"/>
                <w:szCs w:val="22"/>
              </w:rPr>
              <w:t>, ‘K’</w:t>
            </w:r>
            <w:r w:rsidRPr="008009B0">
              <w:rPr>
                <w:rFonts w:asciiTheme="minorHAnsi" w:hAnsiTheme="minorHAnsi" w:cstheme="minorHAnsi"/>
                <w:b/>
                <w:bCs/>
                <w:sz w:val="22"/>
                <w:szCs w:val="22"/>
              </w:rPr>
              <w:t>):</w:t>
            </w:r>
            <w:r w:rsidRPr="00CC392B">
              <w:rPr>
                <w:rFonts w:asciiTheme="minorHAnsi" w:hAnsiTheme="minorHAnsi" w:cstheme="minorHAnsi"/>
                <w:b/>
                <w:bCs/>
                <w:sz w:val="22"/>
                <w:szCs w:val="22"/>
              </w:rPr>
              <w:t> </w:t>
            </w:r>
            <w:r w:rsidRPr="008009B0">
              <w:rPr>
                <w:rFonts w:asciiTheme="minorHAnsi" w:hAnsiTheme="minorHAnsi" w:cstheme="minorHAnsi"/>
                <w:b/>
                <w:bCs/>
                <w:sz w:val="22"/>
                <w:szCs w:val="22"/>
                <w:u w:val="single"/>
              </w:rPr>
              <w:t>Yes</w:t>
            </w:r>
            <w:r>
              <w:rPr>
                <w:rFonts w:asciiTheme="minorHAnsi" w:hAnsiTheme="minorHAnsi" w:cstheme="minorHAnsi"/>
                <w:b/>
                <w:bCs/>
                <w:sz w:val="22"/>
                <w:szCs w:val="22"/>
              </w:rPr>
              <w:t>.</w:t>
            </w:r>
            <w:r w:rsidRPr="008009B0">
              <w:rPr>
                <w:rFonts w:asciiTheme="minorHAnsi" w:hAnsiTheme="minorHAnsi" w:cstheme="minorHAnsi"/>
                <w:b/>
                <w:bCs/>
                <w:sz w:val="22"/>
                <w:szCs w:val="22"/>
              </w:rPr>
              <w:t xml:space="preserve">  </w:t>
            </w:r>
          </w:p>
          <w:p w14:paraId="4FF9BE1E" w14:textId="77777777" w:rsidR="00AF78FC" w:rsidRPr="00AE4634" w:rsidRDefault="00AF78FC" w:rsidP="00AF78FC">
            <w:pPr>
              <w:pStyle w:val="paragraph"/>
              <w:numPr>
                <w:ilvl w:val="0"/>
                <w:numId w:val="2"/>
              </w:numPr>
              <w:spacing w:before="0" w:beforeAutospacing="0" w:after="0" w:afterAutospacing="0"/>
              <w:textAlignment w:val="baseline"/>
              <w:rPr>
                <w:rFonts w:asciiTheme="minorHAnsi" w:hAnsiTheme="minorHAnsi" w:cstheme="minorHAnsi"/>
                <w:b/>
                <w:bCs/>
                <w:sz w:val="22"/>
                <w:szCs w:val="22"/>
                <w:lang w:val="en-GB"/>
              </w:rPr>
            </w:pPr>
            <w:r w:rsidRPr="00AE4634">
              <w:rPr>
                <w:rStyle w:val="normaltextrun"/>
                <w:rFonts w:asciiTheme="minorHAnsi" w:hAnsiTheme="minorHAnsi" w:cstheme="minorHAnsi"/>
                <w:b/>
                <w:bCs/>
                <w:sz w:val="22"/>
                <w:szCs w:val="22"/>
                <w:lang w:val="en-GB"/>
              </w:rPr>
              <w:t xml:space="preserve">CSE-v51.8.0: </w:t>
            </w:r>
            <w:r w:rsidRPr="00AE4634">
              <w:rPr>
                <w:rFonts w:asciiTheme="minorHAnsi" w:hAnsiTheme="minorHAnsi" w:cstheme="minorHAnsi"/>
                <w:b/>
                <w:bCs/>
                <w:sz w:val="22"/>
                <w:szCs w:val="22"/>
                <w:u w:val="single"/>
              </w:rPr>
              <w:t>Yes</w:t>
            </w:r>
            <w:r w:rsidRPr="00AE4634">
              <w:rPr>
                <w:rFonts w:asciiTheme="minorHAnsi" w:hAnsiTheme="minorHAnsi" w:cstheme="minorHAnsi"/>
                <w:b/>
                <w:bCs/>
                <w:sz w:val="22"/>
                <w:szCs w:val="22"/>
              </w:rPr>
              <w:t>. </w:t>
            </w:r>
          </w:p>
          <w:p w14:paraId="3AFF73F1" w14:textId="77777777" w:rsidR="00AF78FC" w:rsidRPr="00B210DE"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rPr>
            </w:pPr>
            <w:r w:rsidRPr="00B210DE">
              <w:rPr>
                <w:rStyle w:val="normaltextrun"/>
                <w:rFonts w:asciiTheme="minorHAnsi" w:hAnsiTheme="minorHAnsi" w:cstheme="minorHAnsi"/>
                <w:color w:val="808080" w:themeColor="background1" w:themeShade="80"/>
                <w:sz w:val="22"/>
                <w:szCs w:val="22"/>
                <w:lang w:val="en-GB"/>
              </w:rPr>
              <w:t>Functional Specifications NCTS-P5 (FSS/BPM): 5.30.2: No.</w:t>
            </w:r>
          </w:p>
          <w:p w14:paraId="750FC5BB" w14:textId="77777777" w:rsidR="00AF78FC" w:rsidRPr="00B210DE"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DDCOM-20.4.0-v1.00: No.</w:t>
            </w:r>
          </w:p>
          <w:p w14:paraId="79218753" w14:textId="77777777" w:rsidR="00AF78FC" w:rsidRPr="007B0078" w:rsidRDefault="00AF78FC" w:rsidP="00AF78FC">
            <w:pPr>
              <w:pStyle w:val="paragraph"/>
              <w:numPr>
                <w:ilvl w:val="0"/>
                <w:numId w:val="2"/>
              </w:numPr>
              <w:spacing w:before="0" w:beforeAutospacing="0" w:after="0" w:afterAutospacing="0"/>
              <w:textAlignment w:val="baseline"/>
              <w:rPr>
                <w:rStyle w:val="normaltextrun"/>
                <w:rFonts w:asciiTheme="minorHAnsi" w:hAnsiTheme="minorHAnsi" w:cstheme="minorHAnsi"/>
                <w:b/>
                <w:bCs/>
                <w:sz w:val="22"/>
                <w:szCs w:val="22"/>
                <w:lang w:val="en-GB"/>
              </w:rPr>
            </w:pPr>
            <w:r w:rsidRPr="00555594">
              <w:rPr>
                <w:rStyle w:val="normaltextrun"/>
                <w:rFonts w:asciiTheme="minorHAnsi" w:hAnsiTheme="minorHAnsi" w:cstheme="minorHAnsi"/>
                <w:b/>
                <w:bCs/>
                <w:sz w:val="22"/>
                <w:szCs w:val="22"/>
                <w:lang w:val="en-GB"/>
              </w:rPr>
              <w:t>DMP Package-5.7.0-v1.00 (CD3-NCTS-P5 and AES_DMP-5.7.0-v1.00-SfA_(Rules and Conditions_v0.45)_SfA.xlsx): </w:t>
            </w:r>
            <w:r w:rsidRPr="00555594">
              <w:rPr>
                <w:rStyle w:val="normaltextrun"/>
                <w:rFonts w:asciiTheme="minorHAnsi" w:hAnsiTheme="minorHAnsi" w:cstheme="minorHAnsi"/>
                <w:b/>
                <w:bCs/>
                <w:sz w:val="22"/>
                <w:szCs w:val="22"/>
                <w:u w:val="single"/>
                <w:lang w:val="en-GB"/>
              </w:rPr>
              <w:t>Yes</w:t>
            </w:r>
            <w:r>
              <w:rPr>
                <w:rStyle w:val="normaltextrun"/>
                <w:rFonts w:asciiTheme="minorHAnsi" w:hAnsiTheme="minorHAnsi" w:cstheme="minorHAnsi"/>
                <w:b/>
                <w:bCs/>
                <w:sz w:val="22"/>
                <w:szCs w:val="22"/>
                <w:lang w:val="en-GB"/>
              </w:rPr>
              <w:t>.</w:t>
            </w:r>
            <w:r w:rsidRPr="00555594">
              <w:rPr>
                <w:rStyle w:val="normaltextrun"/>
                <w:rFonts w:asciiTheme="minorHAnsi" w:hAnsiTheme="minorHAnsi" w:cstheme="minorHAnsi"/>
                <w:b/>
                <w:bCs/>
                <w:sz w:val="22"/>
                <w:szCs w:val="22"/>
                <w:lang w:val="en-GB"/>
              </w:rPr>
              <w:t>  </w:t>
            </w:r>
          </w:p>
          <w:p w14:paraId="165166AD" w14:textId="77777777" w:rsidR="00AF78FC" w:rsidRPr="00CC392B" w:rsidRDefault="00AF78FC" w:rsidP="00AF78FC">
            <w:pPr>
              <w:pStyle w:val="paragraph"/>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p>
          <w:p w14:paraId="4BDCC780" w14:textId="392649C6" w:rsidR="00AF78FC" w:rsidRPr="00AF78FC" w:rsidRDefault="00AF78FC" w:rsidP="00AF78FC">
            <w:pPr>
              <w:pStyle w:val="paragraph"/>
              <w:numPr>
                <w:ilvl w:val="0"/>
                <w:numId w:val="2"/>
              </w:numPr>
              <w:spacing w:before="0" w:beforeAutospacing="0" w:after="0" w:afterAutospacing="0"/>
              <w:textAlignment w:val="baseline"/>
              <w:rPr>
                <w:rStyle w:val="normaltextrun"/>
                <w:rFonts w:asciiTheme="minorHAnsi" w:hAnsiTheme="minorHAnsi" w:cstheme="minorHAnsi"/>
                <w:b/>
                <w:bCs/>
                <w:sz w:val="22"/>
                <w:szCs w:val="22"/>
                <w:lang w:val="en-GB"/>
              </w:rPr>
            </w:pPr>
            <w:r w:rsidRPr="00AF78FC">
              <w:rPr>
                <w:rStyle w:val="normaltextrun"/>
                <w:rFonts w:asciiTheme="minorHAnsi" w:hAnsiTheme="minorHAnsi" w:cstheme="minorHAnsi"/>
                <w:b/>
                <w:bCs/>
                <w:sz w:val="22"/>
                <w:szCs w:val="22"/>
                <w:lang w:val="en-GB"/>
              </w:rPr>
              <w:t xml:space="preserve">CTS-5.7.2-v1.00: </w:t>
            </w:r>
            <w:r w:rsidRPr="00AF78FC">
              <w:rPr>
                <w:rStyle w:val="normaltextrun"/>
                <w:rFonts w:asciiTheme="minorHAnsi" w:hAnsiTheme="minorHAnsi" w:cstheme="minorHAnsi"/>
                <w:b/>
                <w:bCs/>
                <w:sz w:val="22"/>
                <w:szCs w:val="22"/>
                <w:u w:val="single"/>
                <w:lang w:val="en-GB"/>
              </w:rPr>
              <w:t>Yes</w:t>
            </w:r>
            <w:r w:rsidRPr="00AF78FC">
              <w:rPr>
                <w:rStyle w:val="normaltextrun"/>
                <w:rFonts w:asciiTheme="minorHAnsi" w:hAnsiTheme="minorHAnsi" w:cstheme="minorHAnsi"/>
                <w:b/>
                <w:bCs/>
                <w:sz w:val="22"/>
                <w:szCs w:val="22"/>
                <w:lang w:val="en-GB"/>
              </w:rPr>
              <w:t>.</w:t>
            </w:r>
          </w:p>
          <w:p w14:paraId="6FDE4C5E" w14:textId="77777777" w:rsidR="00AF78FC" w:rsidRPr="00CC392B"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ACS Main Document: v5.8.0-v1.00 &amp; ACS Annex for NCTS: 5.8.0-v1.00: No.</w:t>
            </w:r>
          </w:p>
          <w:p w14:paraId="3E24AE4E" w14:textId="77777777" w:rsidR="00AF78FC" w:rsidRPr="00CC392B"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CTP-5.10.0-v1.00: No.</w:t>
            </w:r>
          </w:p>
          <w:p w14:paraId="203FBF6E" w14:textId="3A153E70" w:rsidR="00AF78FC" w:rsidRPr="00AF78FC" w:rsidRDefault="00AF78FC" w:rsidP="00AF78FC">
            <w:pPr>
              <w:pStyle w:val="paragraph"/>
              <w:numPr>
                <w:ilvl w:val="0"/>
                <w:numId w:val="2"/>
              </w:numPr>
              <w:textAlignment w:val="baseline"/>
              <w:rPr>
                <w:rStyle w:val="normaltextrun"/>
                <w:rFonts w:asciiTheme="minorHAnsi" w:hAnsiTheme="minorHAnsi" w:cstheme="minorHAnsi"/>
                <w:b/>
                <w:bCs/>
                <w:sz w:val="22"/>
                <w:szCs w:val="22"/>
                <w:lang w:val="en-GB"/>
              </w:rPr>
            </w:pPr>
            <w:r w:rsidRPr="00AF78FC">
              <w:rPr>
                <w:rStyle w:val="normaltextrun"/>
                <w:rFonts w:asciiTheme="minorHAnsi" w:hAnsiTheme="minorHAnsi" w:cstheme="minorHAnsi"/>
                <w:b/>
                <w:bCs/>
                <w:sz w:val="22"/>
                <w:szCs w:val="22"/>
                <w:lang w:val="en-GB"/>
              </w:rPr>
              <w:t xml:space="preserve">TRP-5.12.0: </w:t>
            </w:r>
            <w:r w:rsidRPr="00AF78FC">
              <w:rPr>
                <w:rStyle w:val="normaltextrun"/>
                <w:rFonts w:asciiTheme="minorHAnsi" w:hAnsiTheme="minorHAnsi" w:cstheme="minorHAnsi"/>
                <w:b/>
                <w:bCs/>
                <w:sz w:val="22"/>
                <w:szCs w:val="22"/>
                <w:u w:val="single"/>
                <w:lang w:val="en-GB"/>
              </w:rPr>
              <w:t>Yes</w:t>
            </w:r>
            <w:r w:rsidRPr="00AF78FC">
              <w:rPr>
                <w:rStyle w:val="normaltextrun"/>
                <w:rFonts w:asciiTheme="minorHAnsi" w:hAnsiTheme="minorHAnsi" w:cstheme="minorHAnsi"/>
                <w:b/>
                <w:bCs/>
                <w:sz w:val="22"/>
                <w:szCs w:val="22"/>
                <w:lang w:val="en-GB"/>
              </w:rPr>
              <w:t>.</w:t>
            </w:r>
          </w:p>
          <w:p w14:paraId="489F9150" w14:textId="1707E16D" w:rsidR="00AF78FC" w:rsidRPr="00AF78FC" w:rsidRDefault="00AF78FC" w:rsidP="00AF78FC">
            <w:pPr>
              <w:pStyle w:val="paragraph"/>
              <w:numPr>
                <w:ilvl w:val="0"/>
                <w:numId w:val="2"/>
              </w:numPr>
              <w:textAlignment w:val="baseline"/>
              <w:rPr>
                <w:rStyle w:val="normaltextrun"/>
                <w:rFonts w:asciiTheme="minorHAnsi" w:hAnsiTheme="minorHAnsi" w:cstheme="minorHAnsi"/>
                <w:b/>
                <w:bCs/>
                <w:color w:val="808080" w:themeColor="background1" w:themeShade="80"/>
                <w:sz w:val="22"/>
                <w:szCs w:val="22"/>
                <w:lang w:val="en-GB"/>
              </w:rPr>
            </w:pPr>
            <w:r w:rsidRPr="00AF78FC">
              <w:rPr>
                <w:rStyle w:val="normaltextrun"/>
                <w:rFonts w:asciiTheme="minorHAnsi" w:hAnsiTheme="minorHAnsi" w:cstheme="minorHAnsi"/>
                <w:b/>
                <w:bCs/>
                <w:sz w:val="22"/>
                <w:szCs w:val="22"/>
                <w:lang w:val="en-GB"/>
              </w:rPr>
              <w:t xml:space="preserve">CRP-5.7.4-v1.00: </w:t>
            </w:r>
            <w:r w:rsidRPr="00AF78FC">
              <w:rPr>
                <w:rStyle w:val="normaltextrun"/>
                <w:rFonts w:asciiTheme="minorHAnsi" w:hAnsiTheme="minorHAnsi" w:cstheme="minorHAnsi"/>
                <w:b/>
                <w:bCs/>
                <w:sz w:val="22"/>
                <w:szCs w:val="22"/>
                <w:u w:val="single"/>
                <w:lang w:val="en-GB"/>
              </w:rPr>
              <w:t>Yes</w:t>
            </w:r>
            <w:r w:rsidRPr="00AF78FC">
              <w:rPr>
                <w:rStyle w:val="normaltextrun"/>
                <w:rFonts w:asciiTheme="minorHAnsi" w:hAnsiTheme="minorHAnsi" w:cstheme="minorHAnsi"/>
                <w:b/>
                <w:bCs/>
                <w:sz w:val="22"/>
                <w:szCs w:val="22"/>
                <w:lang w:val="en-GB"/>
              </w:rPr>
              <w:t>.</w:t>
            </w:r>
          </w:p>
          <w:p w14:paraId="2C96864D" w14:textId="77777777" w:rsidR="00AF78FC" w:rsidRPr="00B210DE"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ieCA 1.0.4.1: No.</w:t>
            </w:r>
            <w:r w:rsidRPr="00B210DE">
              <w:rPr>
                <w:rFonts w:asciiTheme="minorHAnsi" w:hAnsiTheme="minorHAnsi" w:cstheme="minorHAnsi"/>
                <w:color w:val="808080" w:themeColor="background1" w:themeShade="80"/>
                <w:sz w:val="22"/>
                <w:szCs w:val="22"/>
                <w:lang w:val="en-GB"/>
              </w:rPr>
              <w:br/>
            </w:r>
          </w:p>
          <w:p w14:paraId="25AB0274" w14:textId="77777777" w:rsidR="00AF78FC" w:rsidRPr="00B210DE"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AES-P1 and NCTS-P5 Long-Lived “Legacy” (L3) Movements Study v1.50-v1.00: No.</w:t>
            </w:r>
            <w:r w:rsidRPr="00B210DE">
              <w:rPr>
                <w:rFonts w:asciiTheme="minorHAnsi" w:hAnsiTheme="minorHAnsi" w:cstheme="minorHAnsi"/>
                <w:color w:val="808080" w:themeColor="background1" w:themeShade="80"/>
                <w:sz w:val="22"/>
                <w:szCs w:val="22"/>
                <w:lang w:val="en-GB"/>
              </w:rPr>
              <w:br/>
            </w:r>
          </w:p>
          <w:p w14:paraId="2C89E4BF" w14:textId="77777777" w:rsidR="00AF78FC" w:rsidRPr="00B210DE"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rPr>
              <w:t>CS/MIS2_DATA: No.</w:t>
            </w:r>
          </w:p>
          <w:p w14:paraId="41194D9A" w14:textId="77777777" w:rsidR="00AF78FC" w:rsidRPr="00B210DE" w:rsidRDefault="00AF78FC" w:rsidP="00AF78FC">
            <w:pPr>
              <w:pStyle w:val="paragraph"/>
              <w:numPr>
                <w:ilvl w:val="0"/>
                <w:numId w:val="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CS/RD2_DATA: No.</w:t>
            </w:r>
            <w:r w:rsidRPr="00B210DE">
              <w:rPr>
                <w:rFonts w:asciiTheme="minorHAnsi" w:hAnsiTheme="minorHAnsi" w:cstheme="minorHAnsi"/>
                <w:color w:val="808080" w:themeColor="background1" w:themeShade="80"/>
                <w:sz w:val="22"/>
                <w:szCs w:val="22"/>
                <w:lang w:val="en-GB"/>
              </w:rPr>
              <w:br/>
            </w:r>
          </w:p>
          <w:p w14:paraId="02C2DB19" w14:textId="77777777" w:rsidR="00AF78FC" w:rsidRPr="00E14810" w:rsidRDefault="00AF78FC" w:rsidP="00AF78FC">
            <w:pPr>
              <w:pStyle w:val="paragraph"/>
              <w:numPr>
                <w:ilvl w:val="0"/>
                <w:numId w:val="2"/>
              </w:numPr>
              <w:spacing w:before="0" w:beforeAutospacing="0" w:after="0" w:afterAutospacing="0"/>
              <w:textAlignment w:val="baseline"/>
              <w:rPr>
                <w:rFonts w:asciiTheme="minorHAnsi" w:hAnsiTheme="minorHAnsi" w:cstheme="minorHAnsi"/>
                <w:sz w:val="22"/>
                <w:szCs w:val="22"/>
                <w:lang w:val="en-GB"/>
              </w:rPr>
            </w:pPr>
            <w:r w:rsidRPr="00B210DE">
              <w:rPr>
                <w:rStyle w:val="normaltextrun"/>
                <w:rFonts w:asciiTheme="minorHAnsi" w:hAnsiTheme="minorHAnsi" w:cstheme="minorHAnsi"/>
                <w:color w:val="808080" w:themeColor="background1" w:themeShade="80"/>
                <w:sz w:val="22"/>
                <w:szCs w:val="22"/>
                <w:lang w:val="en-GB"/>
              </w:rPr>
              <w:t>UCC IA/DA Annex B: No.</w:t>
            </w:r>
            <w:r>
              <w:rPr>
                <w:rStyle w:val="normaltextrun"/>
                <w:rFonts w:asciiTheme="minorHAnsi" w:hAnsiTheme="minorHAnsi" w:cstheme="minorHAnsi"/>
                <w:color w:val="808080" w:themeColor="background1" w:themeShade="80"/>
                <w:sz w:val="22"/>
                <w:szCs w:val="22"/>
                <w:lang w:val="en-GB"/>
              </w:rPr>
              <w:br/>
            </w:r>
          </w:p>
          <w:p w14:paraId="085C12DF" w14:textId="77777777" w:rsidR="00AF78FC" w:rsidRPr="004243B9" w:rsidRDefault="00AF78FC" w:rsidP="00AF78FC">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u w:val="single"/>
              </w:rPr>
            </w:pPr>
            <w:r w:rsidRPr="004243B9">
              <w:rPr>
                <w:rFonts w:asciiTheme="minorHAnsi" w:hAnsiTheme="minorHAnsi" w:cstheme="minorHAnsi"/>
                <w:b/>
                <w:bCs/>
                <w:sz w:val="22"/>
                <w:szCs w:val="22"/>
                <w:u w:val="single"/>
              </w:rPr>
              <w:t>NCTS-P6:</w:t>
            </w:r>
            <w:r w:rsidRPr="004243B9">
              <w:rPr>
                <w:rStyle w:val="normaltextrun"/>
                <w:rFonts w:asciiTheme="minorHAnsi" w:hAnsiTheme="minorHAnsi" w:cstheme="minorHAnsi"/>
                <w:b/>
                <w:bCs/>
                <w:sz w:val="22"/>
                <w:szCs w:val="22"/>
                <w:u w:val="single"/>
              </w:rPr>
              <w:t xml:space="preserve"> </w:t>
            </w:r>
          </w:p>
          <w:p w14:paraId="4F4C9EC0" w14:textId="410A67B9" w:rsidR="00AF78FC" w:rsidRPr="00AF78FC" w:rsidRDefault="00AF78FC" w:rsidP="00AF78FC">
            <w:pPr>
              <w:pStyle w:val="ListParagraph"/>
              <w:numPr>
                <w:ilvl w:val="0"/>
                <w:numId w:val="2"/>
              </w:numPr>
              <w:rPr>
                <w:rStyle w:val="normaltextrun"/>
                <w:rFonts w:asciiTheme="minorHAnsi" w:hAnsiTheme="minorHAnsi" w:cstheme="minorHAnsi"/>
                <w:b/>
                <w:bCs/>
                <w:sz w:val="22"/>
                <w:szCs w:val="22"/>
                <w:lang w:val="en-US"/>
              </w:rPr>
            </w:pPr>
            <w:r w:rsidRPr="00AF78FC">
              <w:rPr>
                <w:rStyle w:val="normaltextrun"/>
                <w:rFonts w:asciiTheme="minorHAnsi" w:hAnsiTheme="minorHAnsi" w:cstheme="minorHAnsi"/>
                <w:b/>
                <w:bCs/>
                <w:sz w:val="22"/>
                <w:szCs w:val="22"/>
                <w:lang w:val="en-US"/>
              </w:rPr>
              <w:t>DDNTA-6.2.0-v1.00 (Appendix ‘Q2_R_C’, ‘Q2’</w:t>
            </w:r>
            <w:r w:rsidR="0037115D">
              <w:rPr>
                <w:rStyle w:val="normaltextrun"/>
                <w:rFonts w:asciiTheme="minorHAnsi" w:hAnsiTheme="minorHAnsi" w:cstheme="minorHAnsi"/>
                <w:b/>
                <w:bCs/>
                <w:sz w:val="22"/>
                <w:szCs w:val="22"/>
                <w:lang w:val="en-US"/>
              </w:rPr>
              <w:t>, ‘K’</w:t>
            </w:r>
            <w:r w:rsidRPr="00AF78FC">
              <w:rPr>
                <w:rStyle w:val="normaltextrun"/>
                <w:rFonts w:asciiTheme="minorHAnsi" w:hAnsiTheme="minorHAnsi" w:cstheme="minorHAnsi"/>
                <w:b/>
                <w:bCs/>
                <w:sz w:val="22"/>
                <w:szCs w:val="22"/>
                <w:lang w:val="en-US"/>
              </w:rPr>
              <w:t>): </w:t>
            </w:r>
            <w:r w:rsidRPr="00AF78FC">
              <w:rPr>
                <w:rStyle w:val="normaltextrun"/>
                <w:rFonts w:asciiTheme="minorHAnsi" w:hAnsiTheme="minorHAnsi" w:cstheme="minorHAnsi"/>
                <w:b/>
                <w:bCs/>
                <w:sz w:val="22"/>
                <w:szCs w:val="22"/>
                <w:u w:val="single"/>
                <w:lang w:val="en-US"/>
              </w:rPr>
              <w:t>Yes</w:t>
            </w:r>
            <w:r w:rsidRPr="00AF78FC">
              <w:rPr>
                <w:rStyle w:val="normaltextrun"/>
                <w:rFonts w:asciiTheme="minorHAnsi" w:hAnsiTheme="minorHAnsi" w:cstheme="minorHAnsi"/>
                <w:b/>
                <w:bCs/>
                <w:sz w:val="22"/>
                <w:szCs w:val="22"/>
                <w:lang w:val="en-US"/>
              </w:rPr>
              <w:t xml:space="preserve">.  </w:t>
            </w:r>
          </w:p>
          <w:p w14:paraId="4D5E4F00" w14:textId="632C308B" w:rsidR="00A67C60" w:rsidRPr="008009B0" w:rsidRDefault="00AF78FC" w:rsidP="00AF78FC">
            <w:pPr>
              <w:pStyle w:val="paragraph"/>
              <w:numPr>
                <w:ilvl w:val="0"/>
                <w:numId w:val="2"/>
              </w:numPr>
              <w:textAlignment w:val="baseline"/>
              <w:rPr>
                <w:rFonts w:asciiTheme="minorHAnsi" w:hAnsiTheme="minorHAnsi" w:cstheme="minorHAnsi"/>
                <w:sz w:val="22"/>
                <w:szCs w:val="22"/>
              </w:rPr>
            </w:pPr>
            <w:r w:rsidRPr="004243B9">
              <w:rPr>
                <w:rStyle w:val="normaltextrun"/>
                <w:rFonts w:asciiTheme="minorHAnsi" w:hAnsiTheme="minorHAnsi" w:cstheme="minorHAnsi"/>
                <w:color w:val="808080" w:themeColor="background1" w:themeShade="80"/>
                <w:sz w:val="22"/>
                <w:szCs w:val="22"/>
              </w:rPr>
              <w:t>Functional Specifications NCTS-P6 (FSS/BPM): No.</w:t>
            </w:r>
          </w:p>
        </w:tc>
      </w:tr>
    </w:tbl>
    <w:p w14:paraId="0AE6AC61" w14:textId="5D0A063F" w:rsidR="00A02B05" w:rsidRPr="008009B0" w:rsidRDefault="00A02B05" w:rsidP="00A02B05">
      <w:pPr>
        <w:rPr>
          <w:rFonts w:asciiTheme="minorHAnsi" w:hAnsiTheme="minorHAnsi" w:cstheme="minorHAnsi"/>
          <w:b/>
          <w:sz w:val="28"/>
          <w:szCs w:val="28"/>
        </w:rPr>
      </w:pPr>
      <w:r w:rsidRPr="008009B0">
        <w:rPr>
          <w:rFonts w:asciiTheme="minorHAnsi" w:hAnsiTheme="minorHAnsi" w:cstheme="minorHAnsi"/>
          <w:b/>
          <w:sz w:val="28"/>
          <w:szCs w:val="28"/>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02B05" w:rsidRPr="008009B0" w14:paraId="3497BFA5" w14:textId="77777777" w:rsidTr="00CF4930">
        <w:trPr>
          <w:trHeight w:val="403"/>
        </w:trPr>
        <w:tc>
          <w:tcPr>
            <w:tcW w:w="2802" w:type="dxa"/>
          </w:tcPr>
          <w:p w14:paraId="4E6FB784" w14:textId="54F8A2F9" w:rsidR="00A02B05" w:rsidRPr="008009B0" w:rsidRDefault="00A02B05" w:rsidP="00CF493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bookmarkStart w:id="9" w:name="ImpSPEEDECN"/>
            <w:r w:rsidRPr="008009B0">
              <w:rPr>
                <w:rFonts w:asciiTheme="minorHAnsi" w:hAnsiTheme="minorHAnsi" w:cstheme="minorHAnsi"/>
                <w:b/>
                <w:sz w:val="22"/>
                <w:szCs w:val="22"/>
                <w:lang w:val="fr-BE"/>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bookmarkEnd w:id="9"/>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DDNTA-5.15.0</w:t>
            </w:r>
            <w:r w:rsidR="008F10F5">
              <w:rPr>
                <w:rFonts w:asciiTheme="minorHAnsi" w:hAnsiTheme="minorHAnsi" w:cstheme="minorHAnsi"/>
                <w:b/>
                <w:sz w:val="22"/>
                <w:szCs w:val="22"/>
                <w:lang w:val="fr-BE"/>
              </w:rPr>
              <w:t>-v1.00</w:t>
            </w:r>
            <w:r w:rsidRPr="008009B0">
              <w:rPr>
                <w:rFonts w:asciiTheme="minorHAnsi" w:hAnsiTheme="minorHAnsi" w:cstheme="minorHAnsi"/>
                <w:b/>
                <w:sz w:val="22"/>
                <w:szCs w:val="22"/>
                <w:lang w:val="fr-BE"/>
              </w:rPr>
              <w:t xml:space="preserve"> (Appendices)</w:t>
            </w:r>
          </w:p>
        </w:tc>
        <w:tc>
          <w:tcPr>
            <w:tcW w:w="6804" w:type="dxa"/>
          </w:tcPr>
          <w:p w14:paraId="2EE01839" w14:textId="3A5D44CB" w:rsidR="00A02B05" w:rsidRPr="008009B0" w:rsidRDefault="00A02B05" w:rsidP="00CF4930">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455366">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A02B05" w:rsidRPr="008009B0" w14:paraId="4D2E4732" w14:textId="77777777" w:rsidTr="00CF4930">
              <w:tc>
                <w:tcPr>
                  <w:tcW w:w="6573" w:type="dxa"/>
                </w:tcPr>
                <w:p w14:paraId="44BACBEE" w14:textId="2864341A" w:rsidR="00A02B05" w:rsidRPr="00B25612" w:rsidRDefault="00A02B05" w:rsidP="00CF4930">
                  <w:pPr>
                    <w:spacing w:before="120"/>
                    <w:rPr>
                      <w:rFonts w:asciiTheme="minorHAnsi" w:hAnsiTheme="minorHAnsi" w:cstheme="minorHAnsi"/>
                      <w:bCs/>
                      <w:sz w:val="22"/>
                      <w:szCs w:val="22"/>
                    </w:rPr>
                  </w:pPr>
                  <w:r w:rsidRPr="008009B0">
                    <w:rPr>
                      <w:rFonts w:asciiTheme="minorHAnsi" w:hAnsiTheme="minorHAnsi" w:cstheme="minorHAnsi"/>
                      <w:bCs/>
                      <w:sz w:val="22"/>
                      <w:szCs w:val="22"/>
                    </w:rPr>
                    <w:t>Appendices generated by CSE + Appendix Q2, Q2_R_C, K</w:t>
                  </w:r>
                  <w:r w:rsidR="00AD5541">
                    <w:rPr>
                      <w:rFonts w:asciiTheme="minorHAnsi" w:hAnsiTheme="minorHAnsi" w:cstheme="minorHAnsi"/>
                      <w:bCs/>
                      <w:sz w:val="22"/>
                      <w:szCs w:val="22"/>
                    </w:rPr>
                    <w:t xml:space="preserve"> shall be updated </w:t>
                  </w:r>
                  <w:r w:rsidR="00455366">
                    <w:rPr>
                      <w:rFonts w:asciiTheme="minorHAnsi" w:hAnsiTheme="minorHAnsi" w:cstheme="minorHAnsi"/>
                      <w:bCs/>
                      <w:sz w:val="22"/>
                      <w:szCs w:val="22"/>
                    </w:rPr>
                    <w:t>as defined in section 3</w:t>
                  </w:r>
                  <w:r w:rsidR="00AD5541">
                    <w:rPr>
                      <w:rFonts w:asciiTheme="minorHAnsi" w:hAnsiTheme="minorHAnsi" w:cstheme="minorHAnsi"/>
                      <w:bCs/>
                      <w:sz w:val="22"/>
                      <w:szCs w:val="22"/>
                    </w:rPr>
                    <w:t>.</w:t>
                  </w:r>
                </w:p>
              </w:tc>
            </w:tr>
          </w:tbl>
          <w:p w14:paraId="036E2BEC" w14:textId="77777777" w:rsidR="00A02B05" w:rsidRPr="008009B0" w:rsidRDefault="00A02B05" w:rsidP="00CF4930">
            <w:pPr>
              <w:spacing w:before="120"/>
              <w:rPr>
                <w:rFonts w:asciiTheme="minorHAnsi" w:hAnsiTheme="minorHAnsi" w:cstheme="minorHAnsi"/>
                <w:b/>
                <w:sz w:val="22"/>
                <w:szCs w:val="22"/>
              </w:rPr>
            </w:pPr>
          </w:p>
        </w:tc>
      </w:tr>
      <w:tr w:rsidR="008F10F5" w:rsidRPr="008009B0" w14:paraId="25693C0A"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04A2B501" w14:textId="231C93AD" w:rsidR="008F10F5" w:rsidRPr="008009B0" w:rsidRDefault="008F10F5" w:rsidP="008F10F5">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DDNTA-</w:t>
            </w:r>
            <w:r>
              <w:rPr>
                <w:rFonts w:asciiTheme="minorHAnsi" w:hAnsiTheme="minorHAnsi" w:cstheme="minorHAnsi"/>
                <w:b/>
                <w:sz w:val="22"/>
                <w:szCs w:val="22"/>
                <w:lang w:val="fr-BE"/>
              </w:rPr>
              <w:t>6</w:t>
            </w:r>
            <w:r w:rsidRPr="008009B0">
              <w:rPr>
                <w:rFonts w:asciiTheme="minorHAnsi" w:hAnsiTheme="minorHAnsi" w:cstheme="minorHAnsi"/>
                <w:b/>
                <w:sz w:val="22"/>
                <w:szCs w:val="22"/>
                <w:lang w:val="fr-BE"/>
              </w:rPr>
              <w:t>.</w:t>
            </w:r>
            <w:r w:rsidR="00610ACB">
              <w:rPr>
                <w:rFonts w:asciiTheme="minorHAnsi" w:hAnsiTheme="minorHAnsi" w:cstheme="minorHAnsi"/>
                <w:b/>
                <w:sz w:val="22"/>
                <w:szCs w:val="22"/>
                <w:lang w:val="el-GR"/>
              </w:rPr>
              <w:t>2</w:t>
            </w:r>
            <w:r w:rsidRPr="008009B0">
              <w:rPr>
                <w:rFonts w:asciiTheme="minorHAnsi" w:hAnsiTheme="minorHAnsi" w:cstheme="minorHAnsi"/>
                <w:b/>
                <w:sz w:val="22"/>
                <w:szCs w:val="22"/>
                <w:lang w:val="fr-BE"/>
              </w:rPr>
              <w:t>.0</w:t>
            </w:r>
            <w:r>
              <w:rPr>
                <w:rFonts w:asciiTheme="minorHAnsi" w:hAnsiTheme="minorHAnsi" w:cstheme="minorHAnsi"/>
                <w:b/>
                <w:sz w:val="22"/>
                <w:szCs w:val="22"/>
                <w:lang w:val="fr-BE"/>
              </w:rPr>
              <w:t>-v1.00</w:t>
            </w:r>
            <w:r w:rsidRPr="008009B0">
              <w:rPr>
                <w:rFonts w:asciiTheme="minorHAnsi" w:hAnsiTheme="minorHAnsi" w:cstheme="minorHAnsi"/>
                <w:b/>
                <w:sz w:val="22"/>
                <w:szCs w:val="22"/>
                <w:lang w:val="fr-BE"/>
              </w:rPr>
              <w:t xml:space="preserve"> (Appendices)</w:t>
            </w:r>
          </w:p>
        </w:tc>
        <w:tc>
          <w:tcPr>
            <w:tcW w:w="6804" w:type="dxa"/>
            <w:tcBorders>
              <w:top w:val="single" w:sz="4" w:space="0" w:color="auto"/>
              <w:left w:val="single" w:sz="4" w:space="0" w:color="auto"/>
              <w:bottom w:val="single" w:sz="4" w:space="0" w:color="auto"/>
              <w:right w:val="single" w:sz="4" w:space="0" w:color="auto"/>
            </w:tcBorders>
          </w:tcPr>
          <w:p w14:paraId="6DA3E032" w14:textId="39101E0A" w:rsidR="008F10F5" w:rsidRPr="008009B0" w:rsidRDefault="008F10F5" w:rsidP="008F10F5">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455366">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8F10F5" w:rsidRPr="008009B0" w14:paraId="4F970FE1" w14:textId="77777777" w:rsidTr="00DF648A">
              <w:tc>
                <w:tcPr>
                  <w:tcW w:w="6573" w:type="dxa"/>
                </w:tcPr>
                <w:p w14:paraId="2A0CFEC8" w14:textId="6D748D77" w:rsidR="008F10F5" w:rsidRPr="008009B0" w:rsidRDefault="008F10F5" w:rsidP="00AD5541">
                  <w:pPr>
                    <w:spacing w:before="120"/>
                    <w:rPr>
                      <w:rFonts w:asciiTheme="minorHAnsi" w:hAnsiTheme="minorHAnsi" w:cstheme="minorHAnsi"/>
                      <w:sz w:val="22"/>
                      <w:szCs w:val="22"/>
                    </w:rPr>
                  </w:pPr>
                  <w:r w:rsidRPr="008009B0">
                    <w:rPr>
                      <w:rFonts w:asciiTheme="minorHAnsi" w:hAnsiTheme="minorHAnsi" w:cstheme="minorHAnsi"/>
                      <w:bCs/>
                      <w:sz w:val="22"/>
                      <w:szCs w:val="22"/>
                    </w:rPr>
                    <w:t>Appendices generated by CSE + Appendix Q2, Q2_R_C, K</w:t>
                  </w:r>
                  <w:r w:rsidR="00AD5541">
                    <w:rPr>
                      <w:rFonts w:asciiTheme="minorHAnsi" w:hAnsiTheme="minorHAnsi" w:cstheme="minorHAnsi"/>
                      <w:bCs/>
                      <w:sz w:val="22"/>
                      <w:szCs w:val="22"/>
                    </w:rPr>
                    <w:t xml:space="preserve"> shall be updated </w:t>
                  </w:r>
                  <w:r w:rsidR="00455366">
                    <w:rPr>
                      <w:rFonts w:asciiTheme="minorHAnsi" w:hAnsiTheme="minorHAnsi" w:cstheme="minorHAnsi"/>
                      <w:bCs/>
                      <w:sz w:val="22"/>
                      <w:szCs w:val="22"/>
                    </w:rPr>
                    <w:t>as defined in section 3</w:t>
                  </w:r>
                  <w:r w:rsidR="00AD5541">
                    <w:rPr>
                      <w:rFonts w:asciiTheme="minorHAnsi" w:hAnsiTheme="minorHAnsi" w:cstheme="minorHAnsi"/>
                      <w:bCs/>
                      <w:sz w:val="22"/>
                      <w:szCs w:val="22"/>
                    </w:rPr>
                    <w:t>.</w:t>
                  </w:r>
                </w:p>
              </w:tc>
            </w:tr>
          </w:tbl>
          <w:p w14:paraId="71069AB0" w14:textId="77777777" w:rsidR="008F10F5" w:rsidRPr="008009B0" w:rsidRDefault="008F10F5" w:rsidP="008F10F5">
            <w:pPr>
              <w:spacing w:before="120"/>
              <w:rPr>
                <w:rFonts w:asciiTheme="minorHAnsi" w:hAnsiTheme="minorHAnsi" w:cstheme="minorHAnsi"/>
                <w:bCs/>
                <w:sz w:val="22"/>
                <w:szCs w:val="22"/>
              </w:rPr>
            </w:pPr>
          </w:p>
        </w:tc>
      </w:tr>
      <w:tr w:rsidR="008F10F5" w:rsidRPr="008009B0" w14:paraId="215F71FF"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3C9FFEA6" w14:textId="21B9BB2F" w:rsidR="008F10F5" w:rsidRPr="008009B0" w:rsidRDefault="008F10F5" w:rsidP="008F10F5">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CSE-v51.8.0</w:t>
            </w:r>
          </w:p>
        </w:tc>
        <w:tc>
          <w:tcPr>
            <w:tcW w:w="6804" w:type="dxa"/>
            <w:tcBorders>
              <w:top w:val="single" w:sz="4" w:space="0" w:color="auto"/>
              <w:left w:val="single" w:sz="4" w:space="0" w:color="auto"/>
              <w:bottom w:val="single" w:sz="4" w:space="0" w:color="auto"/>
              <w:right w:val="single" w:sz="4" w:space="0" w:color="auto"/>
            </w:tcBorders>
          </w:tcPr>
          <w:p w14:paraId="60F8FABF" w14:textId="3E50B3D7" w:rsidR="008F10F5" w:rsidRPr="008009B0" w:rsidRDefault="008F10F5" w:rsidP="008F10F5">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455366">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Cs/>
                <w:sz w:val="22"/>
                <w:szCs w:val="22"/>
              </w:rPr>
              <w:fldChar w:fldCharType="begin">
                <w:ffData>
                  <w:name w:val=""/>
                  <w:enabled/>
                  <w:calcOnExit w:val="0"/>
                  <w:checkBox>
                    <w:sizeAuto/>
                    <w:default w:val="1"/>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Low    </w:t>
            </w:r>
            <w:r w:rsidRPr="008009B0">
              <w:rPr>
                <w:rFonts w:asciiTheme="minorHAnsi" w:hAnsiTheme="minorHAnsi" w:cstheme="minorHAnsi"/>
                <w:bCs/>
                <w:sz w:val="22"/>
                <w:szCs w:val="22"/>
              </w:rPr>
              <w:fldChar w:fldCharType="begin">
                <w:ffData>
                  <w:name w:val=""/>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4AB8666D" w14:textId="77777777" w:rsidR="008F10F5" w:rsidRPr="008009B0" w:rsidRDefault="008F10F5" w:rsidP="008F10F5">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8F10F5" w:rsidRPr="008009B0" w14:paraId="302F95BA" w14:textId="77777777" w:rsidTr="00CF4930">
              <w:tc>
                <w:tcPr>
                  <w:tcW w:w="6573" w:type="dxa"/>
                </w:tcPr>
                <w:p w14:paraId="1F3E32CD" w14:textId="34F2B375" w:rsidR="008F10F5" w:rsidRPr="008009B0" w:rsidRDefault="00455366" w:rsidP="008F10F5">
                  <w:pPr>
                    <w:spacing w:before="120"/>
                    <w:rPr>
                      <w:rFonts w:asciiTheme="minorHAnsi" w:hAnsiTheme="minorHAnsi" w:cstheme="minorHAnsi"/>
                      <w:bCs/>
                      <w:sz w:val="22"/>
                      <w:szCs w:val="22"/>
                    </w:rPr>
                  </w:pPr>
                  <w:r>
                    <w:rPr>
                      <w:rFonts w:asciiTheme="minorHAnsi" w:hAnsiTheme="minorHAnsi" w:cstheme="minorHAnsi"/>
                      <w:bCs/>
                      <w:sz w:val="22"/>
                      <w:szCs w:val="22"/>
                    </w:rPr>
                    <w:t>A</w:t>
                  </w:r>
                  <w:r w:rsidR="008F10F5" w:rsidRPr="008009B0">
                    <w:rPr>
                      <w:rFonts w:asciiTheme="minorHAnsi" w:hAnsiTheme="minorHAnsi" w:cstheme="minorHAnsi"/>
                      <w:bCs/>
                      <w:sz w:val="22"/>
                      <w:szCs w:val="22"/>
                    </w:rPr>
                    <w:t>s described in section 3.</w:t>
                  </w:r>
                </w:p>
              </w:tc>
            </w:tr>
          </w:tbl>
          <w:p w14:paraId="2C8FBD57" w14:textId="77777777" w:rsidR="008F10F5" w:rsidRPr="008009B0" w:rsidRDefault="008F10F5" w:rsidP="008F10F5">
            <w:pPr>
              <w:spacing w:before="120"/>
              <w:rPr>
                <w:rFonts w:asciiTheme="minorHAnsi" w:hAnsiTheme="minorHAnsi" w:cstheme="minorHAnsi"/>
                <w:b/>
                <w:sz w:val="22"/>
                <w:szCs w:val="22"/>
              </w:rPr>
            </w:pPr>
          </w:p>
        </w:tc>
      </w:tr>
      <w:tr w:rsidR="008F10F5" w:rsidRPr="008009B0" w14:paraId="0D806EE8"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65A510BC" w14:textId="5E3C9F34" w:rsidR="008F10F5" w:rsidRPr="008009B0" w:rsidRDefault="008F10F5" w:rsidP="008F10F5">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bCs/>
                <w:color w:val="242424"/>
                <w:sz w:val="22"/>
                <w:szCs w:val="22"/>
                <w:shd w:val="clear" w:color="auto" w:fill="FFFFFF"/>
              </w:rPr>
              <w:t> </w:t>
            </w:r>
            <w:r w:rsidRPr="008009B0">
              <w:rPr>
                <w:rFonts w:asciiTheme="minorHAnsi" w:hAnsiTheme="minorHAnsi" w:cstheme="minorHAnsi"/>
                <w:b/>
                <w:sz w:val="22"/>
                <w:szCs w:val="22"/>
              </w:rPr>
              <w:t>DMP-v5.7.0</w:t>
            </w:r>
            <w:r w:rsidR="00610ACB">
              <w:rPr>
                <w:rFonts w:asciiTheme="minorHAnsi" w:hAnsiTheme="minorHAnsi" w:cstheme="minorHAnsi"/>
                <w:b/>
                <w:sz w:val="22"/>
                <w:szCs w:val="22"/>
              </w:rPr>
              <w:t xml:space="preserve"> v1.00</w:t>
            </w:r>
          </w:p>
        </w:tc>
        <w:tc>
          <w:tcPr>
            <w:tcW w:w="6804" w:type="dxa"/>
            <w:tcBorders>
              <w:top w:val="single" w:sz="4" w:space="0" w:color="auto"/>
              <w:left w:val="single" w:sz="4" w:space="0" w:color="auto"/>
              <w:bottom w:val="single" w:sz="4" w:space="0" w:color="auto"/>
              <w:right w:val="single" w:sz="4" w:space="0" w:color="auto"/>
            </w:tcBorders>
          </w:tcPr>
          <w:p w14:paraId="087FF8FB" w14:textId="76CD555C" w:rsidR="008F10F5" w:rsidRPr="008009B0" w:rsidRDefault="008F10F5" w:rsidP="008F10F5">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455366">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Cs/>
                <w:sz w:val="22"/>
                <w:szCs w:val="22"/>
              </w:rPr>
              <w:fldChar w:fldCharType="begin">
                <w:ffData>
                  <w:name w:val=""/>
                  <w:enabled/>
                  <w:calcOnExit w:val="0"/>
                  <w:checkBox>
                    <w:sizeAuto/>
                    <w:default w:val="1"/>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Low    </w:t>
            </w:r>
            <w:r w:rsidRPr="008009B0">
              <w:rPr>
                <w:rFonts w:asciiTheme="minorHAnsi" w:hAnsiTheme="minorHAnsi" w:cstheme="minorHAnsi"/>
                <w:bCs/>
                <w:sz w:val="22"/>
                <w:szCs w:val="22"/>
              </w:rPr>
              <w:fldChar w:fldCharType="begin">
                <w:ffData>
                  <w:name w:val=""/>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307F7240" w14:textId="77777777" w:rsidR="008F10F5" w:rsidRPr="008009B0" w:rsidRDefault="008F10F5" w:rsidP="008F10F5">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8F10F5" w:rsidRPr="008009B0" w14:paraId="006E7093" w14:textId="77777777" w:rsidTr="00CF4930">
              <w:tc>
                <w:tcPr>
                  <w:tcW w:w="6573" w:type="dxa"/>
                </w:tcPr>
                <w:p w14:paraId="244EDC84" w14:textId="658515DB" w:rsidR="008F10F5" w:rsidRPr="008009B0" w:rsidRDefault="00455366" w:rsidP="008F10F5">
                  <w:pPr>
                    <w:spacing w:before="120"/>
                    <w:rPr>
                      <w:rFonts w:asciiTheme="minorHAnsi" w:hAnsiTheme="minorHAnsi" w:cstheme="minorHAnsi"/>
                      <w:bCs/>
                      <w:sz w:val="22"/>
                      <w:szCs w:val="22"/>
                    </w:rPr>
                  </w:pPr>
                  <w:r>
                    <w:rPr>
                      <w:rFonts w:asciiTheme="minorHAnsi" w:hAnsiTheme="minorHAnsi" w:cstheme="minorHAnsi"/>
                      <w:bCs/>
                      <w:sz w:val="22"/>
                      <w:szCs w:val="22"/>
                    </w:rPr>
                    <w:t xml:space="preserve">New R&amp;C </w:t>
                  </w:r>
                  <w:r w:rsidR="008F10F5" w:rsidRPr="008009B0">
                    <w:rPr>
                      <w:rFonts w:asciiTheme="minorHAnsi" w:hAnsiTheme="minorHAnsi" w:cstheme="minorHAnsi"/>
                      <w:bCs/>
                      <w:sz w:val="22"/>
                      <w:szCs w:val="22"/>
                    </w:rPr>
                    <w:t>as described in section 3.</w:t>
                  </w:r>
                </w:p>
              </w:tc>
            </w:tr>
          </w:tbl>
          <w:p w14:paraId="27E168DB" w14:textId="77777777" w:rsidR="008F10F5" w:rsidRPr="008009B0" w:rsidRDefault="008F10F5" w:rsidP="008F10F5">
            <w:pPr>
              <w:spacing w:before="120"/>
              <w:rPr>
                <w:rFonts w:asciiTheme="minorHAnsi" w:hAnsiTheme="minorHAnsi" w:cstheme="minorHAnsi"/>
                <w:bCs/>
                <w:sz w:val="22"/>
                <w:szCs w:val="22"/>
              </w:rPr>
            </w:pPr>
          </w:p>
        </w:tc>
      </w:tr>
      <w:tr w:rsidR="00BF68CF" w:rsidRPr="008009B0" w14:paraId="5D5172D0"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088BAE28" w14:textId="3C66C77C" w:rsidR="00BF68CF" w:rsidRPr="005C70E9" w:rsidRDefault="00BF68CF" w:rsidP="00BF68CF">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bCs/>
                <w:color w:val="242424"/>
                <w:sz w:val="22"/>
                <w:szCs w:val="22"/>
                <w:shd w:val="clear" w:color="auto" w:fill="FFFFFF"/>
              </w:rPr>
              <w:t> </w:t>
            </w:r>
            <w:r w:rsidRPr="00BF68CF">
              <w:rPr>
                <w:rFonts w:asciiTheme="minorHAnsi" w:hAnsiTheme="minorHAnsi" w:cstheme="minorHAnsi"/>
                <w:b/>
                <w:sz w:val="22"/>
                <w:szCs w:val="22"/>
              </w:rPr>
              <w:t>TRP-5.1</w:t>
            </w:r>
            <w:r w:rsidR="005C70E9">
              <w:rPr>
                <w:rFonts w:asciiTheme="minorHAnsi" w:hAnsiTheme="minorHAnsi" w:cstheme="minorHAnsi"/>
                <w:b/>
                <w:sz w:val="22"/>
                <w:szCs w:val="22"/>
                <w:lang w:val="fr-BE"/>
              </w:rPr>
              <w:t>2</w:t>
            </w:r>
            <w:r w:rsidRPr="00BF68CF">
              <w:rPr>
                <w:rFonts w:asciiTheme="minorHAnsi" w:hAnsiTheme="minorHAnsi" w:cstheme="minorHAnsi"/>
                <w:b/>
                <w:sz w:val="22"/>
                <w:szCs w:val="22"/>
              </w:rPr>
              <w:t>.</w:t>
            </w:r>
            <w:r w:rsidR="005C70E9">
              <w:rPr>
                <w:rFonts w:asciiTheme="minorHAnsi" w:hAnsiTheme="minorHAnsi" w:cstheme="minorHAnsi"/>
                <w:b/>
                <w:sz w:val="22"/>
                <w:szCs w:val="22"/>
                <w:lang w:val="fr-BE"/>
              </w:rPr>
              <w:t>0</w:t>
            </w:r>
          </w:p>
        </w:tc>
        <w:tc>
          <w:tcPr>
            <w:tcW w:w="6804" w:type="dxa"/>
            <w:tcBorders>
              <w:top w:val="single" w:sz="4" w:space="0" w:color="auto"/>
              <w:left w:val="single" w:sz="4" w:space="0" w:color="auto"/>
              <w:bottom w:val="single" w:sz="4" w:space="0" w:color="auto"/>
              <w:right w:val="single" w:sz="4" w:space="0" w:color="auto"/>
            </w:tcBorders>
          </w:tcPr>
          <w:p w14:paraId="63D545A6" w14:textId="5AA13DD1" w:rsidR="00BF68CF" w:rsidRPr="008009B0" w:rsidRDefault="00BF68CF" w:rsidP="00BF68CF">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455366">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00455366">
              <w:rPr>
                <w:rFonts w:asciiTheme="minorHAnsi" w:hAnsiTheme="minorHAnsi" w:cstheme="minorHAnsi"/>
                <w:bCs/>
                <w:sz w:val="22"/>
                <w:szCs w:val="22"/>
              </w:rPr>
              <w:fldChar w:fldCharType="begin">
                <w:ffData>
                  <w:name w:val=""/>
                  <w:enabled/>
                  <w:calcOnExit w:val="0"/>
                  <w:checkBox>
                    <w:sizeAuto/>
                    <w:default w:val="0"/>
                  </w:checkBox>
                </w:ffData>
              </w:fldChar>
            </w:r>
            <w:r w:rsidR="00455366">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00455366">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Low    </w:t>
            </w:r>
            <w:r w:rsidR="00455366">
              <w:rPr>
                <w:rFonts w:asciiTheme="minorHAnsi" w:hAnsiTheme="minorHAnsi" w:cstheme="minorHAnsi"/>
                <w:bCs/>
                <w:sz w:val="22"/>
                <w:szCs w:val="22"/>
              </w:rPr>
              <w:fldChar w:fldCharType="begin">
                <w:ffData>
                  <w:name w:val=""/>
                  <w:enabled/>
                  <w:calcOnExit w:val="0"/>
                  <w:checkBox>
                    <w:sizeAuto/>
                    <w:default w:val="1"/>
                  </w:checkBox>
                </w:ffData>
              </w:fldChar>
            </w:r>
            <w:r w:rsidR="00455366">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00455366">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5149A3">
              <w:rPr>
                <w:rFonts w:asciiTheme="minorHAnsi" w:hAnsiTheme="minorHAnsi" w:cstheme="minorHAnsi"/>
                <w:bCs/>
                <w:sz w:val="22"/>
                <w:szCs w:val="22"/>
              </w:rPr>
            </w:r>
            <w:r w:rsidR="005149A3">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07DDDA5C" w14:textId="77777777" w:rsidR="00BF68CF" w:rsidRPr="008009B0" w:rsidRDefault="00BF68CF" w:rsidP="00BF68CF">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BF68CF" w:rsidRPr="008009B0" w14:paraId="7D6455BA" w14:textId="77777777" w:rsidTr="00C1054E">
              <w:tc>
                <w:tcPr>
                  <w:tcW w:w="6573" w:type="dxa"/>
                </w:tcPr>
                <w:p w14:paraId="650EA1DC" w14:textId="071CE512" w:rsidR="00BF68CF" w:rsidRPr="008009B0" w:rsidRDefault="00455366" w:rsidP="00BF68CF">
                  <w:pPr>
                    <w:spacing w:before="120"/>
                    <w:rPr>
                      <w:rFonts w:asciiTheme="minorHAnsi" w:hAnsiTheme="minorHAnsi" w:cstheme="minorHAnsi"/>
                      <w:bCs/>
                      <w:sz w:val="22"/>
                      <w:szCs w:val="22"/>
                    </w:rPr>
                  </w:pPr>
                  <w:r>
                    <w:rPr>
                      <w:rFonts w:asciiTheme="minorHAnsi" w:hAnsiTheme="minorHAnsi" w:cstheme="minorHAnsi"/>
                      <w:bCs/>
                      <w:sz w:val="22"/>
                      <w:szCs w:val="22"/>
                    </w:rPr>
                    <w:t xml:space="preserve">New optional FE </w:t>
                  </w:r>
                  <w:r w:rsidR="00EB1960">
                    <w:rPr>
                      <w:rFonts w:asciiTheme="minorHAnsi" w:hAnsiTheme="minorHAnsi" w:cstheme="minorHAnsi"/>
                      <w:bCs/>
                      <w:sz w:val="22"/>
                      <w:szCs w:val="22"/>
                    </w:rPr>
                    <w:t>scenarios</w:t>
                  </w:r>
                  <w:r>
                    <w:rPr>
                      <w:rFonts w:asciiTheme="minorHAnsi" w:hAnsiTheme="minorHAnsi" w:cstheme="minorHAnsi"/>
                      <w:bCs/>
                      <w:sz w:val="22"/>
                      <w:szCs w:val="22"/>
                    </w:rPr>
                    <w:t xml:space="preserve"> will be defined</w:t>
                  </w:r>
                  <w:r w:rsidR="00EB1960">
                    <w:rPr>
                      <w:rFonts w:asciiTheme="minorHAnsi" w:hAnsiTheme="minorHAnsi" w:cstheme="minorHAnsi"/>
                      <w:bCs/>
                      <w:sz w:val="22"/>
                      <w:szCs w:val="22"/>
                    </w:rPr>
                    <w:t xml:space="preserve"> (</w:t>
                  </w:r>
                  <w:r w:rsidR="00EB1960" w:rsidRPr="00EB1960">
                    <w:rPr>
                      <w:rFonts w:asciiTheme="minorHAnsi" w:hAnsiTheme="minorHAnsi" w:cstheme="minorHAnsi"/>
                      <w:bCs/>
                      <w:sz w:val="22"/>
                      <w:szCs w:val="22"/>
                      <w:highlight w:val="green"/>
                    </w:rPr>
                    <w:t>TFE-T-B1964, TFE-R0219, TFE-T-B1819, TFE-R0220, TFE-T-B1919</w:t>
                  </w:r>
                  <w:r w:rsidR="00EB1960">
                    <w:rPr>
                      <w:rFonts w:asciiTheme="minorHAnsi" w:hAnsiTheme="minorHAnsi" w:cstheme="minorHAnsi"/>
                      <w:bCs/>
                      <w:sz w:val="22"/>
                      <w:szCs w:val="22"/>
                    </w:rPr>
                    <w:t>)</w:t>
                  </w:r>
                  <w:r>
                    <w:rPr>
                      <w:rFonts w:asciiTheme="minorHAnsi" w:hAnsiTheme="minorHAnsi" w:cstheme="minorHAnsi"/>
                      <w:bCs/>
                      <w:sz w:val="22"/>
                      <w:szCs w:val="22"/>
                    </w:rPr>
                    <w:t>.</w:t>
                  </w:r>
                </w:p>
              </w:tc>
            </w:tr>
          </w:tbl>
          <w:p w14:paraId="71A4E0D0" w14:textId="77777777" w:rsidR="00BF68CF" w:rsidRPr="008009B0" w:rsidRDefault="00BF68CF" w:rsidP="00BF68CF">
            <w:pPr>
              <w:spacing w:before="120"/>
              <w:rPr>
                <w:rFonts w:asciiTheme="minorHAnsi" w:hAnsiTheme="minorHAnsi" w:cstheme="minorHAnsi"/>
                <w:bCs/>
                <w:sz w:val="22"/>
                <w:szCs w:val="22"/>
              </w:rPr>
            </w:pPr>
          </w:p>
        </w:tc>
      </w:tr>
    </w:tbl>
    <w:p w14:paraId="62569B22" w14:textId="77777777" w:rsidR="00A02B05" w:rsidRPr="008009B0" w:rsidRDefault="00A02B05" w:rsidP="00A02B05">
      <w:pPr>
        <w:rPr>
          <w:rFonts w:asciiTheme="minorHAnsi" w:hAnsiTheme="minorHAnsi" w:cstheme="minorHAnsi"/>
          <w:b/>
          <w:bCs/>
          <w:sz w:val="28"/>
          <w:szCs w:val="28"/>
        </w:rPr>
      </w:pPr>
    </w:p>
    <w:p w14:paraId="69F5F84D" w14:textId="39611907" w:rsidR="00A02B05" w:rsidRPr="008009B0" w:rsidRDefault="00A02B05" w:rsidP="00A02B05">
      <w:pPr>
        <w:rPr>
          <w:rFonts w:asciiTheme="minorHAnsi" w:hAnsiTheme="minorHAnsi" w:cstheme="minorHAnsi"/>
          <w:b/>
          <w:bCs/>
          <w:sz w:val="28"/>
          <w:szCs w:val="28"/>
        </w:rPr>
      </w:pPr>
      <w:r w:rsidRPr="008009B0">
        <w:rPr>
          <w:rFonts w:asciiTheme="minorHAnsi" w:hAnsiTheme="minorHAnsi" w:cstheme="minorHAnsi"/>
          <w:b/>
          <w:bCs/>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455366" w:rsidRPr="008009B0" w14:paraId="0D949212" w14:textId="77777777" w:rsidTr="00DF0A24">
        <w:trPr>
          <w:trHeight w:val="1323"/>
        </w:trPr>
        <w:tc>
          <w:tcPr>
            <w:tcW w:w="9634" w:type="dxa"/>
          </w:tcPr>
          <w:p w14:paraId="679DA1F1" w14:textId="4132CB71" w:rsidR="00455366" w:rsidRPr="008009B0" w:rsidRDefault="00455366" w:rsidP="00CF493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ImpSMART"/>
                  <w:enabled/>
                  <w:calcOnExit w:val="0"/>
                  <w:checkBox>
                    <w:sizeAuto/>
                    <w:default w:val="0"/>
                  </w:checkBox>
                </w:ffData>
              </w:fldChar>
            </w:r>
            <w:bookmarkStart w:id="10" w:name="ImpSMART"/>
            <w:r>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10"/>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5149A3">
              <w:rPr>
                <w:rFonts w:asciiTheme="minorHAnsi" w:hAnsiTheme="minorHAnsi" w:cstheme="minorHAnsi"/>
                <w:b/>
                <w:sz w:val="22"/>
                <w:szCs w:val="22"/>
              </w:rPr>
            </w:r>
            <w:r w:rsidR="005149A3">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p w14:paraId="255A956F" w14:textId="77777777" w:rsidR="00455366" w:rsidRPr="008009B0" w:rsidRDefault="00455366" w:rsidP="00CF4930">
            <w:pPr>
              <w:spacing w:before="120"/>
              <w:rPr>
                <w:rFonts w:asciiTheme="minorHAnsi" w:hAnsiTheme="minorHAnsi" w:cstheme="minorHAnsi"/>
                <w:sz w:val="22"/>
                <w:szCs w:val="22"/>
              </w:rPr>
            </w:pPr>
            <w:r w:rsidRPr="008009B0">
              <w:rPr>
                <w:rFonts w:asciiTheme="minorHAnsi" w:hAnsiTheme="minorHAnsi" w:cstheme="minorHAnsi"/>
                <w:sz w:val="22"/>
                <w:szCs w:val="22"/>
              </w:rPr>
              <w:t>Short description</w:t>
            </w:r>
          </w:p>
          <w:tbl>
            <w:tblPr>
              <w:tblStyle w:val="TableGrid"/>
              <w:tblW w:w="9383" w:type="dxa"/>
              <w:tblLook w:val="04A0" w:firstRow="1" w:lastRow="0" w:firstColumn="1" w:lastColumn="0" w:noHBand="0" w:noVBand="1"/>
            </w:tblPr>
            <w:tblGrid>
              <w:gridCol w:w="9383"/>
            </w:tblGrid>
            <w:tr w:rsidR="00455366" w:rsidRPr="008009B0" w14:paraId="33B02D2C" w14:textId="77777777" w:rsidTr="00DF0A24">
              <w:trPr>
                <w:trHeight w:val="385"/>
              </w:trPr>
              <w:tc>
                <w:tcPr>
                  <w:tcW w:w="9383" w:type="dxa"/>
                </w:tcPr>
                <w:p w14:paraId="1F2398F8" w14:textId="62948128" w:rsidR="00455366" w:rsidRPr="008009B0" w:rsidRDefault="00455366" w:rsidP="00CF4930">
                  <w:pPr>
                    <w:rPr>
                      <w:rFonts w:asciiTheme="minorHAnsi" w:hAnsiTheme="minorHAnsi" w:cstheme="minorHAnsi"/>
                      <w:sz w:val="22"/>
                      <w:szCs w:val="22"/>
                      <w:lang w:val="en-US"/>
                    </w:rPr>
                  </w:pPr>
                  <w:r>
                    <w:rPr>
                      <w:rFonts w:asciiTheme="minorHAnsi" w:hAnsiTheme="minorHAnsi" w:cstheme="minorHAnsi"/>
                      <w:sz w:val="22"/>
                      <w:szCs w:val="22"/>
                      <w:lang w:val="en-US"/>
                    </w:rPr>
                    <w:t xml:space="preserve">To be further assessed by each National Project Team. </w:t>
                  </w:r>
                </w:p>
              </w:tc>
            </w:tr>
          </w:tbl>
          <w:p w14:paraId="08C1CAFA" w14:textId="77777777" w:rsidR="00455366" w:rsidRPr="008009B0" w:rsidRDefault="00455366" w:rsidP="00CF4930">
            <w:pPr>
              <w:spacing w:before="120"/>
              <w:rPr>
                <w:rFonts w:asciiTheme="minorHAnsi" w:hAnsiTheme="minorHAnsi" w:cstheme="minorHAnsi"/>
                <w:b/>
                <w:sz w:val="22"/>
                <w:szCs w:val="22"/>
              </w:rPr>
            </w:pPr>
          </w:p>
        </w:tc>
      </w:tr>
    </w:tbl>
    <w:p w14:paraId="482DCCDB" w14:textId="77777777" w:rsidR="008E5D8A" w:rsidRPr="008009B0" w:rsidRDefault="008E5D8A" w:rsidP="008E5D8A">
      <w:pPr>
        <w:autoSpaceDE w:val="0"/>
        <w:autoSpaceDN w:val="0"/>
        <w:adjustRightInd w:val="0"/>
        <w:rPr>
          <w:rFonts w:asciiTheme="minorHAnsi" w:hAnsiTheme="minorHAnsi" w:cstheme="minorHAnsi"/>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1923"/>
        <w:gridCol w:w="1418"/>
        <w:gridCol w:w="5215"/>
        <w:tblGridChange w:id="11">
          <w:tblGrid>
            <w:gridCol w:w="1049"/>
            <w:gridCol w:w="1923"/>
            <w:gridCol w:w="1418"/>
            <w:gridCol w:w="5215"/>
          </w:tblGrid>
        </w:tblGridChange>
      </w:tblGrid>
      <w:tr w:rsidR="00DA470A" w:rsidRPr="008009B0" w14:paraId="411E99B1" w14:textId="77777777" w:rsidTr="003F2E17">
        <w:trPr>
          <w:tblHeader/>
        </w:trPr>
        <w:tc>
          <w:tcPr>
            <w:tcW w:w="9605" w:type="dxa"/>
            <w:gridSpan w:val="4"/>
            <w:shd w:val="clear" w:color="auto" w:fill="D9D9D9" w:themeFill="background1" w:themeFillShade="D9"/>
          </w:tcPr>
          <w:p w14:paraId="70A6913C" w14:textId="3D758732" w:rsidR="00DA470A" w:rsidRPr="008009B0" w:rsidRDefault="00DA470A" w:rsidP="0008661E">
            <w:pPr>
              <w:rPr>
                <w:rFonts w:asciiTheme="minorHAnsi" w:hAnsiTheme="minorHAnsi" w:cstheme="minorHAnsi"/>
                <w:b/>
                <w:bCs/>
              </w:rPr>
            </w:pPr>
            <w:r w:rsidRPr="008009B0">
              <w:rPr>
                <w:rFonts w:asciiTheme="minorHAnsi" w:hAnsiTheme="minorHAnsi" w:cstheme="minorHAnsi"/>
                <w:b/>
                <w:bCs/>
              </w:rPr>
              <w:t>Document History</w:t>
            </w:r>
          </w:p>
        </w:tc>
      </w:tr>
      <w:tr w:rsidR="008E5D8A" w:rsidRPr="008009B0" w14:paraId="120DE49F" w14:textId="77777777" w:rsidTr="00DF0A24">
        <w:trPr>
          <w:trHeight w:val="284"/>
        </w:trPr>
        <w:tc>
          <w:tcPr>
            <w:tcW w:w="1049" w:type="dxa"/>
          </w:tcPr>
          <w:p w14:paraId="4DFAEE8C" w14:textId="77777777" w:rsidR="008E5D8A" w:rsidRPr="008009B0" w:rsidRDefault="008E5D8A" w:rsidP="0008661E">
            <w:pPr>
              <w:spacing w:before="60"/>
              <w:rPr>
                <w:rFonts w:asciiTheme="minorHAnsi" w:hAnsiTheme="minorHAnsi" w:cstheme="minorHAnsi"/>
                <w:b/>
                <w:sz w:val="22"/>
                <w:szCs w:val="22"/>
                <w:lang w:val="de-DE"/>
              </w:rPr>
            </w:pPr>
            <w:r w:rsidRPr="008009B0">
              <w:rPr>
                <w:rFonts w:asciiTheme="minorHAnsi" w:hAnsiTheme="minorHAnsi" w:cstheme="minorHAnsi"/>
                <w:b/>
                <w:sz w:val="22"/>
                <w:szCs w:val="22"/>
                <w:lang w:val="de-DE"/>
              </w:rPr>
              <w:t>Version</w:t>
            </w:r>
          </w:p>
        </w:tc>
        <w:tc>
          <w:tcPr>
            <w:tcW w:w="1923" w:type="dxa"/>
          </w:tcPr>
          <w:p w14:paraId="2E9E4322"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Status</w:t>
            </w:r>
          </w:p>
        </w:tc>
        <w:tc>
          <w:tcPr>
            <w:tcW w:w="1418" w:type="dxa"/>
          </w:tcPr>
          <w:p w14:paraId="088233C4"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Date</w:t>
            </w:r>
          </w:p>
        </w:tc>
        <w:tc>
          <w:tcPr>
            <w:tcW w:w="5215" w:type="dxa"/>
          </w:tcPr>
          <w:p w14:paraId="06089377" w14:textId="77777777" w:rsidR="008E5D8A" w:rsidRPr="008009B0" w:rsidRDefault="008E5D8A" w:rsidP="0008661E">
            <w:pPr>
              <w:spacing w:before="60"/>
              <w:jc w:val="center"/>
              <w:rPr>
                <w:rFonts w:asciiTheme="minorHAnsi" w:hAnsiTheme="minorHAnsi" w:cstheme="minorHAnsi"/>
                <w:b/>
                <w:i/>
                <w:sz w:val="22"/>
                <w:szCs w:val="22"/>
              </w:rPr>
            </w:pPr>
            <w:r w:rsidRPr="008009B0">
              <w:rPr>
                <w:rFonts w:asciiTheme="minorHAnsi" w:hAnsiTheme="minorHAnsi" w:cstheme="minorHAnsi"/>
                <w:b/>
                <w:i/>
                <w:sz w:val="22"/>
                <w:szCs w:val="22"/>
              </w:rPr>
              <w:t>Comment</w:t>
            </w:r>
          </w:p>
        </w:tc>
      </w:tr>
      <w:tr w:rsidR="001F32C0" w:rsidRPr="008009B0" w14:paraId="5E58F9DF" w14:textId="77777777" w:rsidTr="00DF0A24">
        <w:trPr>
          <w:trHeight w:val="284"/>
        </w:trPr>
        <w:tc>
          <w:tcPr>
            <w:tcW w:w="1049" w:type="dxa"/>
          </w:tcPr>
          <w:p w14:paraId="485B9278" w14:textId="58086730" w:rsidR="001F32C0" w:rsidRPr="008009B0" w:rsidRDefault="001F32C0" w:rsidP="001F32C0">
            <w:pPr>
              <w:spacing w:before="60"/>
              <w:rPr>
                <w:rFonts w:asciiTheme="minorHAnsi" w:hAnsiTheme="minorHAnsi" w:cstheme="minorHAnsi"/>
                <w:sz w:val="22"/>
                <w:szCs w:val="22"/>
                <w:lang w:val="de-DE"/>
              </w:rPr>
            </w:pPr>
            <w:r w:rsidRPr="008009B0">
              <w:rPr>
                <w:rFonts w:asciiTheme="minorHAnsi" w:hAnsiTheme="minorHAnsi" w:cstheme="minorHAnsi"/>
                <w:sz w:val="22"/>
                <w:szCs w:val="22"/>
                <w:lang w:val="de-DE"/>
              </w:rPr>
              <w:t>v0.</w:t>
            </w:r>
            <w:r w:rsidR="000439C2" w:rsidRPr="008009B0">
              <w:rPr>
                <w:rFonts w:asciiTheme="minorHAnsi" w:hAnsiTheme="minorHAnsi" w:cstheme="minorHAnsi"/>
                <w:sz w:val="22"/>
                <w:szCs w:val="22"/>
                <w:lang w:val="de-DE"/>
              </w:rPr>
              <w:t>10</w:t>
            </w:r>
          </w:p>
        </w:tc>
        <w:tc>
          <w:tcPr>
            <w:tcW w:w="1923" w:type="dxa"/>
          </w:tcPr>
          <w:p w14:paraId="7C0EEEB7" w14:textId="1DB9D2B8" w:rsidR="001F32C0" w:rsidRPr="008009B0" w:rsidRDefault="000439C2" w:rsidP="001F32C0">
            <w:pPr>
              <w:spacing w:before="60"/>
              <w:rPr>
                <w:rFonts w:asciiTheme="minorHAnsi" w:hAnsiTheme="minorHAnsi" w:cstheme="minorHAnsi"/>
                <w:sz w:val="22"/>
                <w:szCs w:val="22"/>
              </w:rPr>
            </w:pPr>
            <w:r w:rsidRPr="008009B0">
              <w:rPr>
                <w:rFonts w:asciiTheme="minorHAnsi" w:hAnsiTheme="minorHAnsi" w:cstheme="minorHAnsi"/>
                <w:sz w:val="22"/>
                <w:szCs w:val="22"/>
              </w:rPr>
              <w:t xml:space="preserve">Draft by </w:t>
            </w:r>
            <w:r w:rsidR="002C0ABB" w:rsidRPr="008009B0">
              <w:rPr>
                <w:rFonts w:asciiTheme="minorHAnsi" w:hAnsiTheme="minorHAnsi" w:cstheme="minorHAnsi"/>
                <w:sz w:val="22"/>
                <w:szCs w:val="22"/>
              </w:rPr>
              <w:t>SOFTDEV</w:t>
            </w:r>
          </w:p>
        </w:tc>
        <w:tc>
          <w:tcPr>
            <w:tcW w:w="1418" w:type="dxa"/>
          </w:tcPr>
          <w:p w14:paraId="63E8DC9D" w14:textId="0EEA1FDA" w:rsidR="001F32C0" w:rsidRPr="008009B0" w:rsidRDefault="008F10F5" w:rsidP="001F32C0">
            <w:pPr>
              <w:spacing w:before="60"/>
              <w:rPr>
                <w:rFonts w:asciiTheme="minorHAnsi" w:hAnsiTheme="minorHAnsi" w:cstheme="minorHAnsi"/>
                <w:sz w:val="22"/>
                <w:szCs w:val="22"/>
              </w:rPr>
            </w:pPr>
            <w:r>
              <w:rPr>
                <w:rFonts w:asciiTheme="minorHAnsi" w:hAnsiTheme="minorHAnsi" w:cstheme="minorHAnsi"/>
                <w:sz w:val="22"/>
                <w:szCs w:val="22"/>
                <w:lang w:val="en-US"/>
              </w:rPr>
              <w:t>1</w:t>
            </w:r>
            <w:r w:rsidR="00085BBE">
              <w:rPr>
                <w:rFonts w:asciiTheme="minorHAnsi" w:hAnsiTheme="minorHAnsi" w:cstheme="minorHAnsi"/>
                <w:sz w:val="22"/>
                <w:szCs w:val="22"/>
                <w:lang w:val="el-GR"/>
              </w:rPr>
              <w:t>4</w:t>
            </w:r>
            <w:r w:rsidR="001F32C0" w:rsidRPr="008009B0">
              <w:rPr>
                <w:rFonts w:asciiTheme="minorHAnsi" w:hAnsiTheme="minorHAnsi" w:cstheme="minorHAnsi"/>
                <w:sz w:val="22"/>
                <w:szCs w:val="22"/>
              </w:rPr>
              <w:t>/</w:t>
            </w:r>
            <w:r w:rsidR="00971BF0">
              <w:rPr>
                <w:rFonts w:asciiTheme="minorHAnsi" w:hAnsiTheme="minorHAnsi" w:cstheme="minorHAnsi"/>
                <w:sz w:val="22"/>
                <w:szCs w:val="22"/>
              </w:rPr>
              <w:t>1</w:t>
            </w:r>
            <w:r w:rsidR="00085BBE">
              <w:rPr>
                <w:rFonts w:asciiTheme="minorHAnsi" w:hAnsiTheme="minorHAnsi" w:cstheme="minorHAnsi"/>
                <w:sz w:val="22"/>
                <w:szCs w:val="22"/>
                <w:lang w:val="el-GR"/>
              </w:rPr>
              <w:t>1</w:t>
            </w:r>
            <w:r w:rsidR="001F32C0" w:rsidRPr="008009B0">
              <w:rPr>
                <w:rFonts w:asciiTheme="minorHAnsi" w:hAnsiTheme="minorHAnsi" w:cstheme="minorHAnsi"/>
                <w:sz w:val="22"/>
                <w:szCs w:val="22"/>
              </w:rPr>
              <w:t>/202</w:t>
            </w:r>
            <w:r w:rsidR="00931DD1" w:rsidRPr="008009B0">
              <w:rPr>
                <w:rFonts w:asciiTheme="minorHAnsi" w:hAnsiTheme="minorHAnsi" w:cstheme="minorHAnsi"/>
                <w:sz w:val="22"/>
                <w:szCs w:val="22"/>
              </w:rPr>
              <w:t>2</w:t>
            </w:r>
          </w:p>
        </w:tc>
        <w:tc>
          <w:tcPr>
            <w:tcW w:w="5215" w:type="dxa"/>
          </w:tcPr>
          <w:p w14:paraId="77644FDE" w14:textId="6144EC67" w:rsidR="001F32C0" w:rsidRPr="008009B0" w:rsidRDefault="000B0F4B" w:rsidP="001F32C0">
            <w:pPr>
              <w:spacing w:before="60"/>
              <w:rPr>
                <w:rFonts w:asciiTheme="minorHAnsi" w:hAnsiTheme="minorHAnsi" w:cstheme="minorHAnsi"/>
                <w:i/>
                <w:sz w:val="22"/>
                <w:szCs w:val="22"/>
              </w:rPr>
            </w:pPr>
            <w:r w:rsidRPr="008009B0">
              <w:rPr>
                <w:rFonts w:asciiTheme="minorHAnsi" w:hAnsiTheme="minorHAnsi" w:cstheme="minorHAnsi"/>
                <w:i/>
                <w:sz w:val="22"/>
                <w:szCs w:val="22"/>
              </w:rPr>
              <w:t xml:space="preserve">Draft by </w:t>
            </w:r>
            <w:r w:rsidR="002C0ABB" w:rsidRPr="008009B0">
              <w:rPr>
                <w:rFonts w:asciiTheme="minorHAnsi" w:hAnsiTheme="minorHAnsi" w:cstheme="minorHAnsi"/>
                <w:i/>
                <w:sz w:val="22"/>
                <w:szCs w:val="22"/>
              </w:rPr>
              <w:t>SOFTDEV</w:t>
            </w:r>
          </w:p>
        </w:tc>
      </w:tr>
      <w:tr w:rsidR="00B233B1" w:rsidRPr="008009B0" w14:paraId="4D0B0109" w14:textId="77777777" w:rsidTr="00DF0A24">
        <w:trPr>
          <w:trHeight w:val="284"/>
        </w:trPr>
        <w:tc>
          <w:tcPr>
            <w:tcW w:w="1049" w:type="dxa"/>
          </w:tcPr>
          <w:p w14:paraId="3A979B17" w14:textId="226FD14F" w:rsidR="00B233B1" w:rsidRPr="008009B0" w:rsidRDefault="00B233B1" w:rsidP="001F32C0">
            <w:pPr>
              <w:spacing w:before="60"/>
              <w:rPr>
                <w:rFonts w:asciiTheme="minorHAnsi" w:hAnsiTheme="minorHAnsi" w:cstheme="minorHAnsi"/>
                <w:sz w:val="22"/>
                <w:szCs w:val="22"/>
                <w:lang w:val="de-DE"/>
              </w:rPr>
            </w:pPr>
            <w:r>
              <w:rPr>
                <w:rFonts w:asciiTheme="minorHAnsi" w:hAnsiTheme="minorHAnsi" w:cstheme="minorHAnsi"/>
                <w:sz w:val="22"/>
                <w:szCs w:val="22"/>
                <w:lang w:val="de-DE"/>
              </w:rPr>
              <w:t>v0.20</w:t>
            </w:r>
          </w:p>
        </w:tc>
        <w:tc>
          <w:tcPr>
            <w:tcW w:w="1923" w:type="dxa"/>
          </w:tcPr>
          <w:p w14:paraId="6525A023" w14:textId="49F7A92F" w:rsidR="00B233B1" w:rsidRPr="008009B0" w:rsidRDefault="00DF0A24" w:rsidP="001F32C0">
            <w:pPr>
              <w:spacing w:before="60"/>
              <w:rPr>
                <w:rFonts w:asciiTheme="minorHAnsi" w:hAnsiTheme="minorHAnsi" w:cstheme="minorHAnsi"/>
                <w:sz w:val="22"/>
                <w:szCs w:val="22"/>
              </w:rPr>
            </w:pPr>
            <w:r>
              <w:rPr>
                <w:rFonts w:asciiTheme="minorHAnsi" w:hAnsiTheme="minorHAnsi" w:cs="Arial"/>
                <w:sz w:val="22"/>
                <w:szCs w:val="22"/>
              </w:rPr>
              <w:t>Draft</w:t>
            </w:r>
            <w:r w:rsidR="00B233B1">
              <w:rPr>
                <w:rFonts w:asciiTheme="minorHAnsi" w:hAnsiTheme="minorHAnsi" w:cs="Arial"/>
                <w:sz w:val="22"/>
                <w:szCs w:val="22"/>
              </w:rPr>
              <w:t xml:space="preserve"> by </w:t>
            </w:r>
            <w:r w:rsidR="00610ACB" w:rsidRPr="008009B0">
              <w:rPr>
                <w:rFonts w:asciiTheme="minorHAnsi" w:hAnsiTheme="minorHAnsi" w:cstheme="minorHAnsi"/>
                <w:sz w:val="22"/>
                <w:szCs w:val="22"/>
              </w:rPr>
              <w:t>SOFTDEV</w:t>
            </w:r>
          </w:p>
        </w:tc>
        <w:tc>
          <w:tcPr>
            <w:tcW w:w="1418" w:type="dxa"/>
          </w:tcPr>
          <w:p w14:paraId="6F7D564C" w14:textId="3C599DBD" w:rsidR="00B233B1" w:rsidRDefault="00B233B1" w:rsidP="001F32C0">
            <w:pPr>
              <w:spacing w:before="60"/>
              <w:rPr>
                <w:rFonts w:asciiTheme="minorHAnsi" w:hAnsiTheme="minorHAnsi" w:cstheme="minorHAnsi"/>
                <w:sz w:val="22"/>
                <w:szCs w:val="22"/>
                <w:lang w:val="en-US"/>
              </w:rPr>
            </w:pPr>
            <w:r>
              <w:rPr>
                <w:rFonts w:asciiTheme="minorHAnsi" w:hAnsiTheme="minorHAnsi" w:cstheme="minorHAnsi"/>
                <w:sz w:val="22"/>
                <w:szCs w:val="22"/>
                <w:lang w:val="en-US"/>
              </w:rPr>
              <w:t>22/11/2022</w:t>
            </w:r>
          </w:p>
        </w:tc>
        <w:tc>
          <w:tcPr>
            <w:tcW w:w="5215" w:type="dxa"/>
          </w:tcPr>
          <w:p w14:paraId="36649DEB" w14:textId="79285B31" w:rsidR="00B233B1" w:rsidRPr="008009B0" w:rsidRDefault="00B233B1" w:rsidP="001F32C0">
            <w:pPr>
              <w:spacing w:before="60"/>
              <w:rPr>
                <w:rFonts w:asciiTheme="minorHAnsi" w:hAnsiTheme="minorHAnsi" w:cstheme="minorHAnsi"/>
                <w:i/>
                <w:sz w:val="22"/>
                <w:szCs w:val="22"/>
              </w:rPr>
            </w:pPr>
            <w:r>
              <w:rPr>
                <w:rFonts w:asciiTheme="minorHAnsi" w:hAnsiTheme="minorHAnsi" w:cstheme="minorHAnsi"/>
                <w:i/>
                <w:sz w:val="22"/>
                <w:szCs w:val="22"/>
              </w:rPr>
              <w:t xml:space="preserve">PM&amp;KE </w:t>
            </w:r>
            <w:r w:rsidR="00455366">
              <w:rPr>
                <w:rFonts w:asciiTheme="minorHAnsi" w:hAnsiTheme="minorHAnsi" w:cstheme="minorHAnsi"/>
                <w:i/>
                <w:sz w:val="22"/>
                <w:szCs w:val="22"/>
              </w:rPr>
              <w:t>ID</w:t>
            </w:r>
            <w:r>
              <w:rPr>
                <w:rFonts w:asciiTheme="minorHAnsi" w:hAnsiTheme="minorHAnsi" w:cstheme="minorHAnsi"/>
                <w:i/>
                <w:sz w:val="22"/>
                <w:szCs w:val="22"/>
              </w:rPr>
              <w:t xml:space="preserve"> added</w:t>
            </w:r>
          </w:p>
        </w:tc>
      </w:tr>
      <w:tr w:rsidR="00455366" w:rsidRPr="008009B0" w14:paraId="48385EFD" w14:textId="77777777" w:rsidTr="00DF0A24">
        <w:trPr>
          <w:trHeight w:val="284"/>
        </w:trPr>
        <w:tc>
          <w:tcPr>
            <w:tcW w:w="1049" w:type="dxa"/>
          </w:tcPr>
          <w:p w14:paraId="4816E477" w14:textId="6316BCEE" w:rsidR="00455366" w:rsidRDefault="00455366" w:rsidP="00455366">
            <w:pPr>
              <w:spacing w:before="60"/>
              <w:rPr>
                <w:rFonts w:asciiTheme="minorHAnsi" w:hAnsiTheme="minorHAnsi" w:cstheme="minorHAnsi"/>
                <w:sz w:val="22"/>
                <w:szCs w:val="22"/>
                <w:lang w:val="de-DE"/>
              </w:rPr>
            </w:pPr>
            <w:r>
              <w:rPr>
                <w:rFonts w:asciiTheme="minorHAnsi" w:hAnsiTheme="minorHAnsi" w:cstheme="minorHAnsi"/>
                <w:sz w:val="22"/>
                <w:szCs w:val="22"/>
                <w:lang w:val="de-DE"/>
              </w:rPr>
              <w:t>v0.30</w:t>
            </w:r>
          </w:p>
        </w:tc>
        <w:tc>
          <w:tcPr>
            <w:tcW w:w="1923" w:type="dxa"/>
          </w:tcPr>
          <w:p w14:paraId="31477EA6" w14:textId="79688389" w:rsidR="00455366" w:rsidRDefault="00455366" w:rsidP="00455366">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1ED282D8" w14:textId="032DD591" w:rsidR="00455366" w:rsidRDefault="00455366" w:rsidP="00455366">
            <w:pPr>
              <w:spacing w:before="60"/>
              <w:rPr>
                <w:rFonts w:asciiTheme="minorHAnsi" w:hAnsiTheme="minorHAnsi" w:cstheme="minorHAnsi"/>
                <w:sz w:val="22"/>
                <w:szCs w:val="22"/>
                <w:lang w:val="en-US"/>
              </w:rPr>
            </w:pPr>
            <w:r>
              <w:rPr>
                <w:rFonts w:asciiTheme="minorHAnsi" w:hAnsiTheme="minorHAnsi" w:cs="Arial"/>
                <w:sz w:val="22"/>
                <w:szCs w:val="22"/>
              </w:rPr>
              <w:t>10/01/2023</w:t>
            </w:r>
          </w:p>
        </w:tc>
        <w:tc>
          <w:tcPr>
            <w:tcW w:w="5215" w:type="dxa"/>
          </w:tcPr>
          <w:p w14:paraId="0CF25876" w14:textId="157936A7" w:rsidR="00455366" w:rsidRDefault="00455366" w:rsidP="00455366">
            <w:pPr>
              <w:spacing w:before="60"/>
              <w:rPr>
                <w:rFonts w:asciiTheme="minorHAnsi" w:hAnsiTheme="minorHAnsi" w:cstheme="minorHAnsi"/>
                <w:i/>
                <w:sz w:val="22"/>
                <w:szCs w:val="22"/>
              </w:rPr>
            </w:pPr>
            <w:r>
              <w:rPr>
                <w:rFonts w:asciiTheme="minorHAnsi" w:hAnsiTheme="minorHAnsi" w:cs="Arial"/>
                <w:sz w:val="22"/>
                <w:szCs w:val="22"/>
              </w:rPr>
              <w:t xml:space="preserve">Major update by DG TAXUD, becoming consistent with </w:t>
            </w:r>
            <w:r w:rsidRPr="00441C88">
              <w:rPr>
                <w:rFonts w:asciiTheme="minorHAnsi" w:hAnsiTheme="minorHAnsi" w:cstheme="minorHAnsi"/>
                <w:b/>
                <w:i/>
                <w:iCs/>
                <w:sz w:val="22"/>
                <w:szCs w:val="22"/>
              </w:rPr>
              <w:t>RFC_AES_0136</w:t>
            </w:r>
            <w:r>
              <w:rPr>
                <w:rFonts w:asciiTheme="minorHAnsi" w:hAnsiTheme="minorHAnsi" w:cstheme="minorHAnsi"/>
                <w:b/>
                <w:i/>
                <w:iCs/>
                <w:sz w:val="22"/>
                <w:szCs w:val="22"/>
              </w:rPr>
              <w:t>.</w:t>
            </w:r>
          </w:p>
        </w:tc>
      </w:tr>
      <w:tr w:rsidR="00E56AD3" w:rsidRPr="008009B0" w14:paraId="7636CC05" w14:textId="77777777" w:rsidTr="00DF0A24">
        <w:trPr>
          <w:trHeight w:val="284"/>
        </w:trPr>
        <w:tc>
          <w:tcPr>
            <w:tcW w:w="1049" w:type="dxa"/>
          </w:tcPr>
          <w:p w14:paraId="30A5293F" w14:textId="735058AB" w:rsidR="00E56AD3" w:rsidRDefault="00E56AD3" w:rsidP="00455366">
            <w:pPr>
              <w:spacing w:before="60"/>
              <w:rPr>
                <w:rFonts w:asciiTheme="minorHAnsi" w:hAnsiTheme="minorHAnsi" w:cstheme="minorHAnsi"/>
                <w:sz w:val="22"/>
                <w:szCs w:val="22"/>
                <w:lang w:val="de-DE"/>
              </w:rPr>
            </w:pPr>
            <w:r>
              <w:rPr>
                <w:rFonts w:asciiTheme="minorHAnsi" w:hAnsiTheme="minorHAnsi" w:cstheme="minorHAnsi"/>
                <w:sz w:val="22"/>
                <w:szCs w:val="22"/>
                <w:lang w:val="de-DE"/>
              </w:rPr>
              <w:t>v1.00</w:t>
            </w:r>
          </w:p>
        </w:tc>
        <w:tc>
          <w:tcPr>
            <w:tcW w:w="1923" w:type="dxa"/>
          </w:tcPr>
          <w:p w14:paraId="4B2C2490" w14:textId="365332E1" w:rsidR="00E56AD3" w:rsidRDefault="00E56AD3" w:rsidP="00455366">
            <w:pPr>
              <w:spacing w:before="60"/>
              <w:rPr>
                <w:rFonts w:asciiTheme="minorHAnsi" w:hAnsiTheme="minorHAnsi" w:cs="Arial"/>
                <w:sz w:val="22"/>
                <w:szCs w:val="22"/>
              </w:rPr>
            </w:pPr>
            <w:r>
              <w:rPr>
                <w:rFonts w:asciiTheme="minorHAnsi" w:hAnsiTheme="minorHAnsi" w:cs="Arial"/>
                <w:sz w:val="22"/>
                <w:szCs w:val="22"/>
              </w:rPr>
              <w:t>SfA to NPMs</w:t>
            </w:r>
          </w:p>
        </w:tc>
        <w:tc>
          <w:tcPr>
            <w:tcW w:w="1418" w:type="dxa"/>
          </w:tcPr>
          <w:p w14:paraId="77837782" w14:textId="3BFC6F16" w:rsidR="00E56AD3" w:rsidRDefault="00792357" w:rsidP="00455366">
            <w:pPr>
              <w:spacing w:before="60"/>
              <w:rPr>
                <w:rFonts w:asciiTheme="minorHAnsi" w:hAnsiTheme="minorHAnsi" w:cs="Arial"/>
                <w:sz w:val="22"/>
                <w:szCs w:val="22"/>
              </w:rPr>
            </w:pPr>
            <w:r>
              <w:rPr>
                <w:rFonts w:asciiTheme="minorHAnsi" w:hAnsiTheme="minorHAnsi" w:cs="Arial"/>
                <w:noProof/>
                <w:sz w:val="22"/>
                <w:szCs w:val="22"/>
              </w:rPr>
              <w:t>30</w:t>
            </w:r>
            <w:r w:rsidR="00E56AD3">
              <w:rPr>
                <w:rFonts w:asciiTheme="minorHAnsi" w:hAnsiTheme="minorHAnsi" w:cs="Arial"/>
                <w:noProof/>
                <w:sz w:val="22"/>
                <w:szCs w:val="22"/>
              </w:rPr>
              <w:t>/01/2023</w:t>
            </w:r>
          </w:p>
        </w:tc>
        <w:tc>
          <w:tcPr>
            <w:tcW w:w="5215" w:type="dxa"/>
          </w:tcPr>
          <w:p w14:paraId="55419A3B" w14:textId="56E5569F" w:rsidR="00DF0A24" w:rsidRDefault="00792357" w:rsidP="00DF0A24">
            <w:pPr>
              <w:spacing w:before="60"/>
              <w:rPr>
                <w:rFonts w:asciiTheme="minorHAnsi" w:hAnsiTheme="minorHAnsi" w:cstheme="minorHAnsi"/>
                <w:i/>
                <w:sz w:val="22"/>
                <w:szCs w:val="22"/>
              </w:rPr>
            </w:pPr>
            <w:r w:rsidRPr="00552605">
              <w:rPr>
                <w:rFonts w:asciiTheme="minorHAnsi" w:hAnsiTheme="minorHAnsi" w:cstheme="minorHAnsi"/>
                <w:i/>
                <w:sz w:val="22"/>
                <w:szCs w:val="22"/>
              </w:rPr>
              <w:t xml:space="preserve">On page </w:t>
            </w:r>
            <w:r>
              <w:rPr>
                <w:rFonts w:asciiTheme="minorHAnsi" w:hAnsiTheme="minorHAnsi" w:cstheme="minorHAnsi"/>
                <w:i/>
                <w:sz w:val="22"/>
                <w:szCs w:val="22"/>
              </w:rPr>
              <w:t xml:space="preserve">5 typo corrected </w:t>
            </w:r>
            <w:r w:rsidRPr="00792357">
              <w:rPr>
                <w:rFonts w:asciiTheme="minorHAnsi" w:hAnsiTheme="minorHAnsi" w:cstheme="minorHAnsi"/>
                <w:i/>
                <w:sz w:val="22"/>
                <w:szCs w:val="22"/>
              </w:rPr>
              <w:t xml:space="preserve">in </w:t>
            </w:r>
            <w:r w:rsidRPr="00792357">
              <w:rPr>
                <w:rFonts w:asciiTheme="minorHAnsi" w:hAnsiTheme="minorHAnsi" w:cs="Arial"/>
                <w:i/>
                <w:sz w:val="22"/>
                <w:szCs w:val="22"/>
              </w:rPr>
              <w:t>R0219, as per NA-DE comment</w:t>
            </w:r>
            <w:r w:rsidR="00DF0A24">
              <w:rPr>
                <w:rFonts w:asciiTheme="minorHAnsi" w:hAnsiTheme="minorHAnsi" w:cs="Arial"/>
                <w:i/>
                <w:sz w:val="22"/>
                <w:szCs w:val="22"/>
              </w:rPr>
              <w:t xml:space="preserve">. </w:t>
            </w:r>
            <w:r w:rsidR="00DF0A24">
              <w:rPr>
                <w:rFonts w:asciiTheme="minorHAnsi" w:hAnsiTheme="minorHAnsi" w:cstheme="minorHAnsi"/>
                <w:i/>
                <w:sz w:val="22"/>
                <w:szCs w:val="22"/>
              </w:rPr>
              <w:t>Implementing comment received from NA-IE (IM567576) for page 7.</w:t>
            </w:r>
          </w:p>
          <w:p w14:paraId="1C49E56B" w14:textId="25AD622F" w:rsidR="00792357" w:rsidRDefault="00DF0A24" w:rsidP="00455366">
            <w:pPr>
              <w:spacing w:before="60"/>
              <w:rPr>
                <w:rFonts w:asciiTheme="minorHAnsi" w:hAnsiTheme="minorHAnsi" w:cstheme="minorHAnsi"/>
                <w:i/>
                <w:sz w:val="22"/>
                <w:szCs w:val="22"/>
              </w:rPr>
            </w:pPr>
            <w:r>
              <w:rPr>
                <w:rFonts w:asciiTheme="minorHAnsi" w:hAnsiTheme="minorHAnsi" w:cstheme="minorHAnsi"/>
                <w:i/>
                <w:sz w:val="22"/>
                <w:szCs w:val="22"/>
              </w:rPr>
              <w:t>Both m</w:t>
            </w:r>
            <w:r w:rsidR="00792357" w:rsidRPr="00792357">
              <w:rPr>
                <w:rFonts w:asciiTheme="minorHAnsi" w:hAnsiTheme="minorHAnsi" w:cstheme="minorHAnsi"/>
                <w:i/>
                <w:sz w:val="22"/>
                <w:szCs w:val="22"/>
              </w:rPr>
              <w:t>ade highly visib</w:t>
            </w:r>
            <w:r w:rsidR="00792357">
              <w:rPr>
                <w:rFonts w:asciiTheme="minorHAnsi" w:hAnsiTheme="minorHAnsi" w:cstheme="minorHAnsi"/>
                <w:i/>
                <w:sz w:val="22"/>
                <w:szCs w:val="22"/>
              </w:rPr>
              <w:t>le</w:t>
            </w:r>
            <w:r w:rsidR="00792357" w:rsidRPr="00552605">
              <w:rPr>
                <w:rFonts w:asciiTheme="minorHAnsi" w:hAnsiTheme="minorHAnsi" w:cstheme="minorHAnsi"/>
                <w:i/>
                <w:sz w:val="22"/>
                <w:szCs w:val="22"/>
              </w:rPr>
              <w:t xml:space="preserve"> </w:t>
            </w:r>
            <w:r w:rsidR="00792357" w:rsidRPr="0045327A">
              <w:rPr>
                <w:rFonts w:asciiTheme="minorHAnsi" w:hAnsiTheme="minorHAnsi" w:cstheme="minorHAnsi"/>
                <w:i/>
                <w:strike/>
                <w:color w:val="FFFF00"/>
                <w:sz w:val="22"/>
                <w:szCs w:val="22"/>
                <w:highlight w:val="blue"/>
              </w:rPr>
              <w:t>text removed</w:t>
            </w:r>
            <w:r w:rsidR="00792357" w:rsidRPr="00552605">
              <w:rPr>
                <w:rFonts w:asciiTheme="minorHAnsi" w:hAnsiTheme="minorHAnsi" w:cstheme="minorHAnsi"/>
                <w:i/>
                <w:sz w:val="22"/>
                <w:szCs w:val="22"/>
              </w:rPr>
              <w:t xml:space="preserve"> </w:t>
            </w:r>
            <w:r w:rsidR="00792357">
              <w:rPr>
                <w:rFonts w:asciiTheme="minorHAnsi" w:hAnsiTheme="minorHAnsi" w:cstheme="minorHAnsi"/>
                <w:i/>
                <w:sz w:val="22"/>
                <w:szCs w:val="22"/>
              </w:rPr>
              <w:t xml:space="preserve">– </w:t>
            </w:r>
            <w:r w:rsidR="00792357" w:rsidRPr="0045327A">
              <w:rPr>
                <w:rFonts w:asciiTheme="minorHAnsi" w:hAnsiTheme="minorHAnsi" w:cstheme="minorHAnsi"/>
                <w:i/>
                <w:color w:val="FFFF00"/>
                <w:sz w:val="22"/>
                <w:szCs w:val="22"/>
                <w:highlight w:val="blue"/>
              </w:rPr>
              <w:t>text added</w:t>
            </w:r>
            <w:r w:rsidR="00792357">
              <w:rPr>
                <w:rFonts w:asciiTheme="minorHAnsi" w:hAnsiTheme="minorHAnsi" w:cstheme="minorHAnsi"/>
                <w:i/>
                <w:sz w:val="22"/>
                <w:szCs w:val="22"/>
              </w:rPr>
              <w:t>, compared to v1.10.</w:t>
            </w:r>
          </w:p>
          <w:p w14:paraId="7CFF62FF" w14:textId="04001E0E" w:rsidR="00792357" w:rsidRDefault="00E56AD3" w:rsidP="00455366">
            <w:pPr>
              <w:spacing w:before="60"/>
              <w:rPr>
                <w:rFonts w:asciiTheme="minorHAnsi" w:hAnsiTheme="minorHAnsi" w:cs="Arial"/>
                <w:sz w:val="22"/>
                <w:szCs w:val="22"/>
              </w:rPr>
            </w:pPr>
            <w:r>
              <w:rPr>
                <w:rFonts w:asciiTheme="minorHAnsi" w:hAnsiTheme="minorHAnsi" w:cs="Arial"/>
                <w:sz w:val="22"/>
                <w:szCs w:val="22"/>
              </w:rPr>
              <w:t>Notes and explanation</w:t>
            </w:r>
            <w:r w:rsidR="00792357">
              <w:rPr>
                <w:rFonts w:asciiTheme="minorHAnsi" w:hAnsiTheme="minorHAnsi" w:cs="Arial"/>
                <w:sz w:val="22"/>
                <w:szCs w:val="22"/>
              </w:rPr>
              <w:t>s</w:t>
            </w:r>
            <w:r>
              <w:rPr>
                <w:rFonts w:asciiTheme="minorHAnsi" w:hAnsiTheme="minorHAnsi" w:cs="Arial"/>
                <w:sz w:val="22"/>
                <w:szCs w:val="22"/>
              </w:rPr>
              <w:t xml:space="preserve"> </w:t>
            </w:r>
            <w:r w:rsidR="00792357">
              <w:rPr>
                <w:rFonts w:asciiTheme="minorHAnsi" w:hAnsiTheme="minorHAnsi" w:cs="Arial"/>
                <w:sz w:val="22"/>
                <w:szCs w:val="22"/>
              </w:rPr>
              <w:t xml:space="preserve">- as suggested by NA-ES - also </w:t>
            </w:r>
            <w:r w:rsidR="00792357" w:rsidRPr="00E56AD3">
              <w:rPr>
                <w:rFonts w:asciiTheme="minorHAnsi" w:hAnsiTheme="minorHAnsi" w:cs="Arial"/>
                <w:sz w:val="22"/>
                <w:szCs w:val="22"/>
                <w:highlight w:val="green"/>
              </w:rPr>
              <w:t>added in green</w:t>
            </w:r>
            <w:r>
              <w:rPr>
                <w:rFonts w:asciiTheme="minorHAnsi" w:hAnsiTheme="minorHAnsi" w:cs="Arial"/>
                <w:sz w:val="22"/>
                <w:szCs w:val="22"/>
              </w:rPr>
              <w:t>.</w:t>
            </w:r>
          </w:p>
          <w:p w14:paraId="1B06E761" w14:textId="77777777" w:rsidR="00792357" w:rsidRDefault="00792357" w:rsidP="00455366">
            <w:pPr>
              <w:spacing w:before="60"/>
              <w:rPr>
                <w:rFonts w:asciiTheme="minorHAnsi" w:hAnsiTheme="minorHAnsi" w:cstheme="minorHAnsi"/>
                <w:b/>
                <w:bCs/>
                <w:i/>
                <w:color w:val="00B050"/>
                <w:sz w:val="22"/>
                <w:szCs w:val="22"/>
              </w:rPr>
            </w:pPr>
          </w:p>
          <w:p w14:paraId="098CB635" w14:textId="421579FD" w:rsidR="00792357" w:rsidRDefault="00792357" w:rsidP="00455366">
            <w:pPr>
              <w:spacing w:before="60"/>
              <w:rPr>
                <w:rFonts w:asciiTheme="minorHAnsi" w:hAnsiTheme="minorHAnsi" w:cs="Arial"/>
                <w:sz w:val="22"/>
                <w:szCs w:val="22"/>
              </w:rPr>
            </w:pPr>
            <w:r w:rsidRPr="004F4148">
              <w:rPr>
                <w:rFonts w:asciiTheme="minorHAnsi" w:hAnsiTheme="minorHAnsi" w:cstheme="minorHAnsi"/>
                <w:b/>
                <w:bCs/>
                <w:i/>
                <w:color w:val="00B050"/>
                <w:sz w:val="22"/>
                <w:szCs w:val="22"/>
              </w:rPr>
              <w:t xml:space="preserve">Considered as accepted following </w:t>
            </w:r>
            <w:r>
              <w:rPr>
                <w:rFonts w:asciiTheme="minorHAnsi" w:hAnsiTheme="minorHAnsi" w:cstheme="minorHAnsi"/>
                <w:b/>
                <w:bCs/>
                <w:i/>
                <w:color w:val="00B050"/>
                <w:sz w:val="22"/>
                <w:szCs w:val="22"/>
              </w:rPr>
              <w:t xml:space="preserve">absence of any other comments from NPMs by </w:t>
            </w:r>
            <w:r w:rsidRPr="004F4148">
              <w:rPr>
                <w:rFonts w:asciiTheme="minorHAnsi" w:hAnsiTheme="minorHAnsi" w:cstheme="minorHAnsi"/>
                <w:b/>
                <w:bCs/>
                <w:i/>
                <w:color w:val="00B050"/>
                <w:sz w:val="22"/>
                <w:szCs w:val="22"/>
              </w:rPr>
              <w:t>21.</w:t>
            </w:r>
            <w:r>
              <w:rPr>
                <w:rFonts w:asciiTheme="minorHAnsi" w:hAnsiTheme="minorHAnsi" w:cstheme="minorHAnsi"/>
                <w:b/>
                <w:bCs/>
                <w:i/>
                <w:color w:val="00B050"/>
                <w:sz w:val="22"/>
                <w:szCs w:val="22"/>
              </w:rPr>
              <w:t>01</w:t>
            </w:r>
            <w:r w:rsidRPr="004F4148">
              <w:rPr>
                <w:rFonts w:asciiTheme="minorHAnsi" w:hAnsiTheme="minorHAnsi" w:cstheme="minorHAnsi"/>
                <w:b/>
                <w:bCs/>
                <w:i/>
                <w:color w:val="00B050"/>
                <w:sz w:val="22"/>
                <w:szCs w:val="22"/>
              </w:rPr>
              <w:t>.202</w:t>
            </w:r>
            <w:r>
              <w:rPr>
                <w:rFonts w:asciiTheme="minorHAnsi" w:hAnsiTheme="minorHAnsi" w:cstheme="minorHAnsi"/>
                <w:b/>
                <w:bCs/>
                <w:i/>
                <w:color w:val="00B050"/>
                <w:sz w:val="22"/>
                <w:szCs w:val="22"/>
              </w:rPr>
              <w:t>3</w:t>
            </w:r>
            <w:r w:rsidRPr="004F4148">
              <w:rPr>
                <w:rFonts w:asciiTheme="minorHAnsi" w:hAnsiTheme="minorHAnsi" w:cstheme="minorHAnsi"/>
                <w:b/>
                <w:bCs/>
                <w:i/>
                <w:color w:val="00B050"/>
                <w:sz w:val="22"/>
                <w:szCs w:val="22"/>
              </w:rPr>
              <w:t xml:space="preserve">. </w:t>
            </w:r>
          </w:p>
        </w:tc>
      </w:tr>
      <w:tr w:rsidR="003F2E17" w:rsidRPr="008009B0" w14:paraId="1A9F6027" w14:textId="77777777" w:rsidTr="008D28EC">
        <w:tblPrEx>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12" w:author="DESCHUYTENEER Tanguy (TAXUD-EXT)" w:date="2023-03-10T14:20:00Z">
            <w:tblPrEx>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trHeight w:val="972"/>
          <w:ins w:id="13" w:author="DESCHUYTENEER Tanguy (TAXUD-EXT)" w:date="2023-03-10T14:17:00Z"/>
          <w:trPrChange w:id="14" w:author="DESCHUYTENEER Tanguy (TAXUD-EXT)" w:date="2023-03-10T14:20:00Z">
            <w:trPr>
              <w:trHeight w:val="284"/>
            </w:trPr>
          </w:trPrChange>
        </w:trPr>
        <w:tc>
          <w:tcPr>
            <w:tcW w:w="1049" w:type="dxa"/>
            <w:tcPrChange w:id="15" w:author="DESCHUYTENEER Tanguy (TAXUD-EXT)" w:date="2023-03-10T14:20:00Z">
              <w:tcPr>
                <w:tcW w:w="1049" w:type="dxa"/>
              </w:tcPr>
            </w:tcPrChange>
          </w:tcPr>
          <w:p w14:paraId="5AB03E5D" w14:textId="0754A747" w:rsidR="003F2E17" w:rsidRPr="003F2E17" w:rsidRDefault="003F2E17" w:rsidP="00455366">
            <w:pPr>
              <w:spacing w:before="60"/>
              <w:rPr>
                <w:ins w:id="16" w:author="DESCHUYTENEER Tanguy (TAXUD-EXT)" w:date="2023-03-10T14:17:00Z"/>
                <w:rFonts w:asciiTheme="minorHAnsi" w:hAnsiTheme="minorHAnsi" w:cstheme="minorHAnsi"/>
                <w:i/>
                <w:iCs/>
                <w:sz w:val="22"/>
                <w:szCs w:val="22"/>
                <w:lang w:val="de-DE"/>
                <w:rPrChange w:id="17" w:author="DESCHUYTENEER Tanguy (TAXUD-EXT)" w:date="2023-03-10T14:18:00Z">
                  <w:rPr>
                    <w:ins w:id="18" w:author="DESCHUYTENEER Tanguy (TAXUD-EXT)" w:date="2023-03-10T14:17:00Z"/>
                    <w:rFonts w:asciiTheme="minorHAnsi" w:hAnsiTheme="minorHAnsi" w:cstheme="minorHAnsi"/>
                    <w:sz w:val="22"/>
                    <w:szCs w:val="22"/>
                    <w:lang w:val="de-DE"/>
                  </w:rPr>
                </w:rPrChange>
              </w:rPr>
            </w:pPr>
            <w:ins w:id="19" w:author="DESCHUYTENEER Tanguy (TAXUD-EXT)" w:date="2023-03-10T14:18:00Z">
              <w:r w:rsidRPr="003F2E17">
                <w:rPr>
                  <w:rFonts w:asciiTheme="minorHAnsi" w:hAnsiTheme="minorHAnsi" w:cstheme="minorHAnsi"/>
                  <w:i/>
                  <w:iCs/>
                  <w:sz w:val="22"/>
                  <w:szCs w:val="22"/>
                  <w:lang w:val="de-DE"/>
                  <w:rPrChange w:id="20" w:author="DESCHUYTENEER Tanguy (TAXUD-EXT)" w:date="2023-03-10T14:18:00Z">
                    <w:rPr>
                      <w:rFonts w:asciiTheme="minorHAnsi" w:hAnsiTheme="minorHAnsi" w:cstheme="minorHAnsi"/>
                      <w:sz w:val="22"/>
                      <w:szCs w:val="22"/>
                      <w:lang w:val="de-DE"/>
                    </w:rPr>
                  </w:rPrChange>
                </w:rPr>
                <w:lastRenderedPageBreak/>
                <w:t>v1.10</w:t>
              </w:r>
            </w:ins>
          </w:p>
        </w:tc>
        <w:tc>
          <w:tcPr>
            <w:tcW w:w="1923" w:type="dxa"/>
            <w:tcPrChange w:id="21" w:author="DESCHUYTENEER Tanguy (TAXUD-EXT)" w:date="2023-03-10T14:20:00Z">
              <w:tcPr>
                <w:tcW w:w="1923" w:type="dxa"/>
              </w:tcPr>
            </w:tcPrChange>
          </w:tcPr>
          <w:p w14:paraId="3655650F" w14:textId="5DDFEDFD" w:rsidR="003F2E17" w:rsidRDefault="003F2E17" w:rsidP="00455366">
            <w:pPr>
              <w:spacing w:before="60"/>
              <w:rPr>
                <w:ins w:id="22" w:author="DESCHUYTENEER Tanguy (TAXUD-EXT)" w:date="2023-03-10T14:17:00Z"/>
                <w:rFonts w:asciiTheme="minorHAnsi" w:hAnsiTheme="minorHAnsi" w:cs="Arial"/>
                <w:sz w:val="22"/>
                <w:szCs w:val="22"/>
              </w:rPr>
            </w:pPr>
            <w:ins w:id="23" w:author="DESCHUYTENEER Tanguy (TAXUD-EXT)" w:date="2023-03-10T14:18:00Z">
              <w:r w:rsidRPr="003F2E17">
                <w:rPr>
                  <w:rFonts w:asciiTheme="minorHAnsi" w:hAnsiTheme="minorHAnsi" w:cstheme="minorHAnsi"/>
                  <w:i/>
                  <w:sz w:val="22"/>
                  <w:szCs w:val="22"/>
                </w:rPr>
                <w:t>SfA to NPMs with implementation details.</w:t>
              </w:r>
            </w:ins>
          </w:p>
        </w:tc>
        <w:tc>
          <w:tcPr>
            <w:tcW w:w="1418" w:type="dxa"/>
            <w:tcPrChange w:id="24" w:author="DESCHUYTENEER Tanguy (TAXUD-EXT)" w:date="2023-03-10T14:20:00Z">
              <w:tcPr>
                <w:tcW w:w="1418" w:type="dxa"/>
              </w:tcPr>
            </w:tcPrChange>
          </w:tcPr>
          <w:p w14:paraId="0512B0D1" w14:textId="7699B7DE" w:rsidR="003F2E17" w:rsidRPr="003F2E17" w:rsidRDefault="003F2E17" w:rsidP="00455366">
            <w:pPr>
              <w:spacing w:before="60"/>
              <w:rPr>
                <w:ins w:id="25" w:author="DESCHUYTENEER Tanguy (TAXUD-EXT)" w:date="2023-03-10T14:17:00Z"/>
                <w:rFonts w:asciiTheme="minorHAnsi" w:hAnsiTheme="minorHAnsi" w:cs="Arial"/>
                <w:i/>
                <w:iCs/>
                <w:noProof/>
                <w:sz w:val="22"/>
                <w:szCs w:val="22"/>
                <w:rPrChange w:id="26" w:author="DESCHUYTENEER Tanguy (TAXUD-EXT)" w:date="2023-03-10T14:18:00Z">
                  <w:rPr>
                    <w:ins w:id="27" w:author="DESCHUYTENEER Tanguy (TAXUD-EXT)" w:date="2023-03-10T14:17:00Z"/>
                    <w:rFonts w:asciiTheme="minorHAnsi" w:hAnsiTheme="minorHAnsi" w:cs="Arial"/>
                    <w:noProof/>
                    <w:sz w:val="22"/>
                    <w:szCs w:val="22"/>
                  </w:rPr>
                </w:rPrChange>
              </w:rPr>
            </w:pPr>
            <w:ins w:id="28" w:author="DESCHUYTENEER Tanguy (TAXUD-EXT)" w:date="2023-03-10T14:18:00Z">
              <w:r w:rsidRPr="003F2E17">
                <w:rPr>
                  <w:rFonts w:asciiTheme="minorHAnsi" w:hAnsiTheme="minorHAnsi" w:cs="Arial"/>
                  <w:i/>
                  <w:iCs/>
                  <w:noProof/>
                  <w:sz w:val="22"/>
                  <w:szCs w:val="22"/>
                  <w:rPrChange w:id="29" w:author="DESCHUYTENEER Tanguy (TAXUD-EXT)" w:date="2023-03-10T14:18:00Z">
                    <w:rPr>
                      <w:rFonts w:asciiTheme="minorHAnsi" w:hAnsiTheme="minorHAnsi" w:cs="Arial"/>
                      <w:noProof/>
                      <w:sz w:val="22"/>
                      <w:szCs w:val="22"/>
                    </w:rPr>
                  </w:rPrChange>
                </w:rPr>
                <w:fldChar w:fldCharType="begin"/>
              </w:r>
              <w:r w:rsidRPr="003F2E17">
                <w:rPr>
                  <w:rFonts w:asciiTheme="minorHAnsi" w:hAnsiTheme="minorHAnsi" w:cs="Arial"/>
                  <w:i/>
                  <w:iCs/>
                  <w:noProof/>
                  <w:sz w:val="22"/>
                  <w:szCs w:val="22"/>
                  <w:rPrChange w:id="30" w:author="DESCHUYTENEER Tanguy (TAXUD-EXT)" w:date="2023-03-10T14:18:00Z">
                    <w:rPr>
                      <w:rFonts w:asciiTheme="minorHAnsi" w:hAnsiTheme="minorHAnsi" w:cs="Arial"/>
                      <w:noProof/>
                      <w:sz w:val="22"/>
                      <w:szCs w:val="22"/>
                    </w:rPr>
                  </w:rPrChange>
                </w:rPr>
                <w:instrText xml:space="preserve"> DATE \@ "dd/MM/yyyy" </w:instrText>
              </w:r>
            </w:ins>
            <w:r w:rsidRPr="003F2E17">
              <w:rPr>
                <w:rFonts w:asciiTheme="minorHAnsi" w:hAnsiTheme="minorHAnsi" w:cs="Arial"/>
                <w:i/>
                <w:iCs/>
                <w:noProof/>
                <w:sz w:val="22"/>
                <w:szCs w:val="22"/>
                <w:rPrChange w:id="31" w:author="DESCHUYTENEER Tanguy (TAXUD-EXT)" w:date="2023-03-10T14:18:00Z">
                  <w:rPr>
                    <w:rFonts w:asciiTheme="minorHAnsi" w:hAnsiTheme="minorHAnsi" w:cs="Arial"/>
                    <w:noProof/>
                    <w:sz w:val="22"/>
                    <w:szCs w:val="22"/>
                  </w:rPr>
                </w:rPrChange>
              </w:rPr>
              <w:fldChar w:fldCharType="separate"/>
            </w:r>
            <w:r w:rsidR="005149A3">
              <w:rPr>
                <w:rFonts w:asciiTheme="minorHAnsi" w:hAnsiTheme="minorHAnsi" w:cs="Arial"/>
                <w:i/>
                <w:iCs/>
                <w:noProof/>
                <w:sz w:val="22"/>
                <w:szCs w:val="22"/>
              </w:rPr>
              <w:t>10/03/2023</w:t>
            </w:r>
            <w:ins w:id="32" w:author="DESCHUYTENEER Tanguy (TAXUD-EXT)" w:date="2023-03-10T14:18:00Z">
              <w:r w:rsidRPr="003F2E17">
                <w:rPr>
                  <w:rFonts w:asciiTheme="minorHAnsi" w:hAnsiTheme="minorHAnsi" w:cs="Arial"/>
                  <w:i/>
                  <w:iCs/>
                  <w:noProof/>
                  <w:sz w:val="22"/>
                  <w:szCs w:val="22"/>
                  <w:rPrChange w:id="33" w:author="DESCHUYTENEER Tanguy (TAXUD-EXT)" w:date="2023-03-10T14:18:00Z">
                    <w:rPr>
                      <w:rFonts w:asciiTheme="minorHAnsi" w:hAnsiTheme="minorHAnsi" w:cs="Arial"/>
                      <w:noProof/>
                      <w:sz w:val="22"/>
                      <w:szCs w:val="22"/>
                    </w:rPr>
                  </w:rPrChange>
                </w:rPr>
                <w:fldChar w:fldCharType="end"/>
              </w:r>
            </w:ins>
          </w:p>
        </w:tc>
        <w:tc>
          <w:tcPr>
            <w:tcW w:w="5215" w:type="dxa"/>
            <w:tcPrChange w:id="34" w:author="DESCHUYTENEER Tanguy (TAXUD-EXT)" w:date="2023-03-10T14:20:00Z">
              <w:tcPr>
                <w:tcW w:w="5215" w:type="dxa"/>
              </w:tcPr>
            </w:tcPrChange>
          </w:tcPr>
          <w:p w14:paraId="3915F687" w14:textId="73AB9BBB" w:rsidR="003F2E17" w:rsidRPr="00552605" w:rsidRDefault="005149A3" w:rsidP="00DF0A24">
            <w:pPr>
              <w:spacing w:before="60"/>
              <w:rPr>
                <w:ins w:id="35" w:author="DESCHUYTENEER Tanguy (TAXUD-EXT)" w:date="2023-03-10T14:17:00Z"/>
                <w:rFonts w:asciiTheme="minorHAnsi" w:hAnsiTheme="minorHAnsi" w:cstheme="minorHAnsi"/>
                <w:i/>
                <w:sz w:val="22"/>
                <w:szCs w:val="22"/>
              </w:rPr>
            </w:pPr>
            <w:r w:rsidRPr="005149A3">
              <w:rPr>
                <w:rFonts w:asciiTheme="minorHAnsi" w:hAnsiTheme="minorHAnsi" w:cstheme="minorHAnsi"/>
                <w:b/>
                <w:bCs/>
                <w:iCs/>
                <w:color w:val="FFFFFF" w:themeColor="background1"/>
                <w:sz w:val="22"/>
                <w:szCs w:val="22"/>
                <w:highlight w:val="magenta"/>
                <w:rPrChange w:id="36" w:author="DESCHUYTENEER Tanguy (TAXUD-EXT)" w:date="2023-03-10T14:24:00Z">
                  <w:rPr>
                    <w:rFonts w:asciiTheme="minorHAnsi" w:hAnsiTheme="minorHAnsi" w:cstheme="minorHAnsi"/>
                    <w:i/>
                    <w:sz w:val="22"/>
                    <w:szCs w:val="22"/>
                  </w:rPr>
                </w:rPrChange>
              </w:rPr>
              <w:t xml:space="preserve">Implemented in </w:t>
            </w:r>
            <w:r w:rsidR="003F2E17" w:rsidRPr="005149A3">
              <w:rPr>
                <w:rFonts w:asciiTheme="minorHAnsi" w:hAnsiTheme="minorHAnsi" w:cstheme="minorHAnsi"/>
                <w:b/>
                <w:bCs/>
                <w:iCs/>
                <w:color w:val="FFFFFF" w:themeColor="background1"/>
                <w:sz w:val="22"/>
                <w:szCs w:val="22"/>
                <w:highlight w:val="magenta"/>
                <w:rPrChange w:id="37" w:author="DESCHUYTENEER Tanguy (TAXUD-EXT)" w:date="2023-03-10T14:24:00Z">
                  <w:rPr>
                    <w:rFonts w:asciiTheme="minorHAnsi" w:hAnsiTheme="minorHAnsi" w:cstheme="minorHAnsi"/>
                    <w:i/>
                    <w:sz w:val="22"/>
                    <w:szCs w:val="22"/>
                  </w:rPr>
                </w:rPrChange>
              </w:rPr>
              <w:t>DDNTA-5.15.1-v.00</w:t>
            </w:r>
            <w:r w:rsidRPr="005149A3">
              <w:rPr>
                <w:rFonts w:asciiTheme="minorHAnsi" w:hAnsiTheme="minorHAnsi" w:cstheme="minorHAnsi"/>
                <w:b/>
                <w:bCs/>
                <w:iCs/>
                <w:color w:val="FFFFFF" w:themeColor="background1"/>
                <w:sz w:val="22"/>
                <w:szCs w:val="22"/>
                <w:highlight w:val="magenta"/>
                <w:rPrChange w:id="38" w:author="DESCHUYTENEER Tanguy (TAXUD-EXT)" w:date="2023-03-10T14:24:00Z">
                  <w:rPr>
                    <w:rFonts w:asciiTheme="minorHAnsi" w:hAnsiTheme="minorHAnsi" w:cstheme="minorHAnsi"/>
                    <w:i/>
                    <w:sz w:val="22"/>
                    <w:szCs w:val="22"/>
                  </w:rPr>
                </w:rPrChange>
              </w:rPr>
              <w:t xml:space="preserve"> with required extra correction</w:t>
            </w:r>
            <w:r>
              <w:rPr>
                <w:rFonts w:asciiTheme="minorHAnsi" w:hAnsiTheme="minorHAnsi" w:cstheme="minorHAnsi"/>
                <w:b/>
                <w:bCs/>
                <w:iCs/>
                <w:color w:val="FFFFFF" w:themeColor="background1"/>
                <w:sz w:val="22"/>
                <w:szCs w:val="22"/>
                <w:highlight w:val="magenta"/>
              </w:rPr>
              <w:t>s highlighted</w:t>
            </w:r>
            <w:ins w:id="39" w:author="DESCHUYTENEER Tanguy (TAXUD-EXT)" w:date="2023-03-10T14:25:00Z">
              <w:r>
                <w:rPr>
                  <w:rFonts w:asciiTheme="minorHAnsi" w:hAnsiTheme="minorHAnsi" w:cstheme="minorHAnsi"/>
                  <w:b/>
                  <w:bCs/>
                  <w:iCs/>
                  <w:color w:val="FFFFFF" w:themeColor="background1"/>
                  <w:sz w:val="22"/>
                  <w:szCs w:val="22"/>
                </w:rPr>
                <w:t>.</w:t>
              </w:r>
            </w:ins>
            <w:ins w:id="40" w:author="DESCHUYTENEER Tanguy (TAXUD-EXT)" w:date="2023-03-10T14:20:00Z">
              <w:r w:rsidR="003F2E17">
                <w:rPr>
                  <w:rFonts w:asciiTheme="minorHAnsi" w:hAnsiTheme="minorHAnsi" w:cstheme="minorHAnsi"/>
                  <w:i/>
                  <w:sz w:val="22"/>
                  <w:szCs w:val="22"/>
                </w:rPr>
                <w:t xml:space="preserve"> </w:t>
              </w:r>
            </w:ins>
            <w:ins w:id="41" w:author="DESCHUYTENEER Tanguy (TAXUD-EXT)" w:date="2023-03-10T14:25:00Z">
              <w:r>
                <w:rPr>
                  <w:rFonts w:asciiTheme="minorHAnsi" w:hAnsiTheme="minorHAnsi" w:cstheme="minorHAnsi"/>
                  <w:i/>
                  <w:sz w:val="22"/>
                  <w:szCs w:val="22"/>
                </w:rPr>
                <w:t>T</w:t>
              </w:r>
            </w:ins>
            <w:ins w:id="42" w:author="DESCHUYTENEER Tanguy (TAXUD-EXT)" w:date="2023-03-10T14:20:00Z">
              <w:r w:rsidR="003F2E17">
                <w:rPr>
                  <w:rFonts w:asciiTheme="minorHAnsi" w:hAnsiTheme="minorHAnsi" w:cstheme="minorHAnsi"/>
                  <w:i/>
                  <w:sz w:val="22"/>
                  <w:szCs w:val="22"/>
                </w:rPr>
                <w:t xml:space="preserve">he </w:t>
              </w:r>
            </w:ins>
            <w:ins w:id="43" w:author="DESCHUYTENEER Tanguy (TAXUD-EXT)" w:date="2023-03-10T14:17:00Z">
              <w:r w:rsidR="003F2E17" w:rsidRPr="003F2E17">
                <w:rPr>
                  <w:rFonts w:asciiTheme="minorHAnsi" w:hAnsiTheme="minorHAnsi" w:cstheme="minorHAnsi"/>
                  <w:i/>
                  <w:sz w:val="22"/>
                  <w:szCs w:val="22"/>
                </w:rPr>
                <w:t xml:space="preserve">BRTs B1819, B1919, B1964 </w:t>
              </w:r>
            </w:ins>
            <w:ins w:id="44" w:author="DESCHUYTENEER Tanguy (TAXUD-EXT)" w:date="2023-03-10T14:20:00Z">
              <w:r w:rsidR="003F2E17">
                <w:rPr>
                  <w:rFonts w:asciiTheme="minorHAnsi" w:hAnsiTheme="minorHAnsi" w:cstheme="minorHAnsi"/>
                  <w:i/>
                  <w:sz w:val="22"/>
                  <w:szCs w:val="22"/>
                </w:rPr>
                <w:t xml:space="preserve">were added </w:t>
              </w:r>
            </w:ins>
            <w:ins w:id="45" w:author="DESCHUYTENEER Tanguy (TAXUD-EXT)" w:date="2023-03-10T14:17:00Z">
              <w:r w:rsidR="003F2E17" w:rsidRPr="003F2E17">
                <w:rPr>
                  <w:rFonts w:asciiTheme="minorHAnsi" w:hAnsiTheme="minorHAnsi" w:cstheme="minorHAnsi"/>
                  <w:i/>
                  <w:sz w:val="22"/>
                  <w:szCs w:val="22"/>
                </w:rPr>
                <w:t xml:space="preserve">to </w:t>
              </w:r>
            </w:ins>
            <w:ins w:id="46" w:author="DESCHUYTENEER Tanguy (TAXUD-EXT)" w:date="2023-03-10T14:20:00Z">
              <w:r w:rsidR="003F2E17">
                <w:rPr>
                  <w:rFonts w:asciiTheme="minorHAnsi" w:hAnsiTheme="minorHAnsi" w:cstheme="minorHAnsi"/>
                  <w:i/>
                  <w:sz w:val="22"/>
                  <w:szCs w:val="22"/>
                </w:rPr>
                <w:t xml:space="preserve">the </w:t>
              </w:r>
            </w:ins>
            <w:ins w:id="47" w:author="DESCHUYTENEER Tanguy (TAXUD-EXT)" w:date="2023-03-10T14:17:00Z">
              <w:r w:rsidR="003F2E17" w:rsidRPr="003F2E17">
                <w:rPr>
                  <w:rFonts w:asciiTheme="minorHAnsi" w:hAnsiTheme="minorHAnsi" w:cstheme="minorHAnsi"/>
                  <w:i/>
                  <w:sz w:val="22"/>
                  <w:szCs w:val="22"/>
                </w:rPr>
                <w:t xml:space="preserve">CC013C and CC015C messages and rules R0220 and R0219 </w:t>
              </w:r>
            </w:ins>
            <w:ins w:id="48" w:author="DESCHUYTENEER Tanguy (TAXUD-EXT)" w:date="2023-03-10T14:20:00Z">
              <w:r w:rsidR="003F2E17">
                <w:rPr>
                  <w:rFonts w:asciiTheme="minorHAnsi" w:hAnsiTheme="minorHAnsi" w:cstheme="minorHAnsi"/>
                  <w:i/>
                  <w:sz w:val="22"/>
                  <w:szCs w:val="22"/>
                </w:rPr>
                <w:t xml:space="preserve">added </w:t>
              </w:r>
            </w:ins>
            <w:ins w:id="49" w:author="DESCHUYTENEER Tanguy (TAXUD-EXT)" w:date="2023-03-10T14:17:00Z">
              <w:r w:rsidR="003F2E17" w:rsidRPr="003F2E17">
                <w:rPr>
                  <w:rFonts w:asciiTheme="minorHAnsi" w:hAnsiTheme="minorHAnsi" w:cstheme="minorHAnsi"/>
                  <w:i/>
                  <w:sz w:val="22"/>
                  <w:szCs w:val="22"/>
                </w:rPr>
                <w:t xml:space="preserve">to </w:t>
              </w:r>
            </w:ins>
            <w:ins w:id="50" w:author="DESCHUYTENEER Tanguy (TAXUD-EXT)" w:date="2023-03-10T14:20:00Z">
              <w:r w:rsidR="003F2E17">
                <w:rPr>
                  <w:rFonts w:asciiTheme="minorHAnsi" w:hAnsiTheme="minorHAnsi" w:cstheme="minorHAnsi"/>
                  <w:i/>
                  <w:sz w:val="22"/>
                  <w:szCs w:val="22"/>
                </w:rPr>
                <w:t xml:space="preserve">the </w:t>
              </w:r>
            </w:ins>
            <w:ins w:id="51" w:author="DESCHUYTENEER Tanguy (TAXUD-EXT)" w:date="2023-03-10T14:17:00Z">
              <w:r w:rsidR="003F2E17" w:rsidRPr="003F2E17">
                <w:rPr>
                  <w:rFonts w:asciiTheme="minorHAnsi" w:hAnsiTheme="minorHAnsi" w:cstheme="minorHAnsi"/>
                  <w:i/>
                  <w:sz w:val="22"/>
                  <w:szCs w:val="22"/>
                </w:rPr>
                <w:t>CC043C message.</w:t>
              </w:r>
            </w:ins>
          </w:p>
        </w:tc>
      </w:tr>
    </w:tbl>
    <w:p w14:paraId="5EFC6A36" w14:textId="77777777" w:rsidR="008E5D8A" w:rsidRPr="008009B0" w:rsidRDefault="008E5D8A" w:rsidP="008E5D8A">
      <w:pPr>
        <w:rPr>
          <w:rFonts w:asciiTheme="minorHAnsi" w:hAnsiTheme="minorHAnsi" w:cstheme="minorHAnsi"/>
        </w:rPr>
      </w:pPr>
    </w:p>
    <w:sectPr w:rsidR="008E5D8A" w:rsidRPr="008009B0" w:rsidSect="003E0CFB">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E79AD" w14:textId="77777777" w:rsidR="003F2E17" w:rsidRDefault="003F2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DB637F" w:rsidRPr="00C80B22" w14:paraId="0253C7CC" w14:textId="77777777" w:rsidTr="00C80B22">
      <w:tc>
        <w:tcPr>
          <w:tcW w:w="8188" w:type="dxa"/>
        </w:tcPr>
        <w:p w14:paraId="725FBF4A" w14:textId="7171037F"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8B2D62">
            <w:rPr>
              <w:rFonts w:ascii="Arial" w:hAnsi="Arial" w:cs="Arial"/>
              <w:noProof/>
              <w:sz w:val="18"/>
              <w:szCs w:val="22"/>
              <w:lang w:eastAsia="en-US"/>
            </w:rPr>
            <w:t>RFC_NCTS_0212_</w:t>
          </w:r>
          <w:r w:rsidR="008B2D62" w:rsidRPr="008B2D62">
            <w:rPr>
              <w:rFonts w:ascii="Arial" w:hAnsi="Arial" w:cs="Arial"/>
              <w:noProof/>
              <w:sz w:val="18"/>
              <w:szCs w:val="22"/>
              <w:lang w:val="en-US" w:eastAsia="en-US"/>
            </w:rPr>
            <w:t>IAR-UCCNCTS2961-v1.10</w:t>
          </w:r>
          <w:r w:rsidR="008B2D62">
            <w:rPr>
              <w:rFonts w:ascii="Arial" w:hAnsi="Arial" w:cs="Arial"/>
              <w:noProof/>
              <w:sz w:val="18"/>
              <w:szCs w:val="22"/>
              <w:lang w:eastAsia="en-US"/>
            </w:rPr>
            <w:t>(SfA-NPM+IMPL).docx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52" w:name="_Ref175030069"/>
          <w:bookmarkStart w:id="53" w:name="_Toc176256264"/>
          <w:bookmarkStart w:id="54" w:name="_Toc268771938"/>
          <w:bookmarkStart w:id="55" w:name="_Ref175030083"/>
        </w:p>
      </w:tc>
    </w:tr>
  </w:tbl>
  <w:bookmarkEnd w:id="52"/>
  <w:bookmarkEnd w:id="53"/>
  <w:bookmarkEnd w:id="54"/>
  <w:bookmarkEnd w:id="55"/>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2843" w14:textId="138B0471" w:rsidR="00441C88" w:rsidRDefault="005149A3">
    <w:pPr>
      <w:pStyle w:val="Header"/>
    </w:pPr>
    <w:r>
      <w:rPr>
        <w:noProof/>
      </w:rPr>
      <w:pict w14:anchorId="2A9AE6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8766844" o:spid="_x0000_s306178" type="#_x0000_t136" style="position:absolute;margin-left:0;margin-top:0;width:712.5pt;height:70.5pt;rotation:315;z-index:-251655168;mso-position-horizontal:center;mso-position-horizontal-relative:margin;mso-position-vertical:center;mso-position-vertical-relative:margin" o:allowincell="f" fillcolor="#9bbb59 [3206]" stroked="f">
          <v:fill opacity=".5"/>
          <v:textpath style="font-family:&quot;EC Square Sans Pro&quot;;font-size:60pt" string="RFC-List.37 (SfA_NPM+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8B4A17C" w:rsidR="00DB637F" w:rsidRDefault="005149A3" w:rsidP="00C80B22">
    <w:pPr>
      <w:pStyle w:val="Header"/>
      <w:jc w:val="both"/>
    </w:pPr>
    <w:r>
      <w:rPr>
        <w:noProof/>
      </w:rPr>
      <w:pict w14:anchorId="214CC1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8766845" o:spid="_x0000_s306179" type="#_x0000_t136" style="position:absolute;left:0;text-align:left;margin-left:0;margin-top:0;width:712.5pt;height:70.5pt;rotation:315;z-index:-251653120;mso-position-horizontal:center;mso-position-horizontal-relative:margin;mso-position-vertical:center;mso-position-vertical-relative:margin" o:allowincell="f" fillcolor="#9bbb59 [3206]" stroked="f">
          <v:fill opacity=".5"/>
          <v:textpath style="font-family:&quot;EC Square Sans Pro&quot;;font-size:60pt" string="RFC-List.37 (SfA_NPM+IMPL)"/>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A2BEADA" w:rsidR="00DB637F" w:rsidRPr="00C80B22" w:rsidRDefault="005149A3" w:rsidP="00871EB2">
    <w:pPr>
      <w:pStyle w:val="Header"/>
    </w:pPr>
    <w:r>
      <w:rPr>
        <w:noProof/>
      </w:rPr>
      <w:pict w14:anchorId="7FD219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8766843" o:spid="_x0000_s306177" type="#_x0000_t136" style="position:absolute;margin-left:0;margin-top:0;width:712.5pt;height:70.5pt;rotation:315;z-index:-251657216;mso-position-horizontal:center;mso-position-horizontal-relative:margin;mso-position-vertical:center;mso-position-vertical-relative:margin" o:allowincell="f" fillcolor="#9bbb59 [3206]" stroked="f">
          <v:fill opacity=".5"/>
          <v:textpath style="font-family:&quot;EC Square Sans Pro&quot;;font-size:60pt" string="RFC-List.37 (SfA_NPM+IMPL)"/>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D3A0F"/>
    <w:multiLevelType w:val="hybridMultilevel"/>
    <w:tmpl w:val="1D802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DE58BF"/>
    <w:multiLevelType w:val="hybridMultilevel"/>
    <w:tmpl w:val="FA0C64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06C503C"/>
    <w:multiLevelType w:val="hybridMultilevel"/>
    <w:tmpl w:val="E812B0B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3586650"/>
    <w:multiLevelType w:val="hybridMultilevel"/>
    <w:tmpl w:val="D50CA5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E1113D"/>
    <w:multiLevelType w:val="hybridMultilevel"/>
    <w:tmpl w:val="4EA208C6"/>
    <w:lvl w:ilvl="0" w:tplc="D27A421A">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57843625"/>
    <w:multiLevelType w:val="hybridMultilevel"/>
    <w:tmpl w:val="C7B029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1E275D9"/>
    <w:multiLevelType w:val="hybridMultilevel"/>
    <w:tmpl w:val="D4DC8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8079193">
    <w:abstractNumId w:val="11"/>
  </w:num>
  <w:num w:numId="2" w16cid:durableId="1238251472">
    <w:abstractNumId w:val="12"/>
  </w:num>
  <w:num w:numId="3" w16cid:durableId="1532917767">
    <w:abstractNumId w:val="2"/>
  </w:num>
  <w:num w:numId="4" w16cid:durableId="2095977426">
    <w:abstractNumId w:val="7"/>
  </w:num>
  <w:num w:numId="5" w16cid:durableId="263928927">
    <w:abstractNumId w:val="3"/>
  </w:num>
  <w:num w:numId="6" w16cid:durableId="1160462978">
    <w:abstractNumId w:val="1"/>
  </w:num>
  <w:num w:numId="7" w16cid:durableId="261496382">
    <w:abstractNumId w:val="0"/>
  </w:num>
  <w:num w:numId="8" w16cid:durableId="101193960">
    <w:abstractNumId w:val="9"/>
  </w:num>
  <w:num w:numId="9" w16cid:durableId="1132018031">
    <w:abstractNumId w:val="4"/>
  </w:num>
  <w:num w:numId="10" w16cid:durableId="212469024">
    <w:abstractNumId w:val="5"/>
  </w:num>
  <w:num w:numId="11" w16cid:durableId="1064834976">
    <w:abstractNumId w:val="10"/>
  </w:num>
  <w:num w:numId="12" w16cid:durableId="740906788">
    <w:abstractNumId w:val="8"/>
  </w:num>
  <w:num w:numId="13" w16cid:durableId="1057239323">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CHUYTENEER Tanguy (TAXUD-EXT)">
    <w15:presenceInfo w15:providerId="AD" w15:userId="S::Tanguy.DESCHUYTENEER@ext.ec.europa.eu::4ba961a3-26ea-4858-9ae3-71008328b9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ShadeFormData/>
  <w:characterSpacingControl w:val="doNotCompress"/>
  <w:hdrShapeDefaults>
    <o:shapedefaults v:ext="edit" spidmax="306180"/>
    <o:shapelayout v:ext="edit">
      <o:idmap v:ext="edit" data="29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291B"/>
    <w:rsid w:val="000133C5"/>
    <w:rsid w:val="00014658"/>
    <w:rsid w:val="00015C08"/>
    <w:rsid w:val="00016623"/>
    <w:rsid w:val="00017783"/>
    <w:rsid w:val="000328CF"/>
    <w:rsid w:val="0003486D"/>
    <w:rsid w:val="00035A5A"/>
    <w:rsid w:val="0003657A"/>
    <w:rsid w:val="00041C6D"/>
    <w:rsid w:val="000430CD"/>
    <w:rsid w:val="000433B1"/>
    <w:rsid w:val="00043692"/>
    <w:rsid w:val="000439C2"/>
    <w:rsid w:val="000440A7"/>
    <w:rsid w:val="000469A9"/>
    <w:rsid w:val="00051389"/>
    <w:rsid w:val="0005157A"/>
    <w:rsid w:val="00051EC3"/>
    <w:rsid w:val="000525B1"/>
    <w:rsid w:val="00052CFE"/>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80CD4"/>
    <w:rsid w:val="00083F19"/>
    <w:rsid w:val="000847F4"/>
    <w:rsid w:val="00085BBE"/>
    <w:rsid w:val="00085EDE"/>
    <w:rsid w:val="0008661E"/>
    <w:rsid w:val="0008725E"/>
    <w:rsid w:val="000900D6"/>
    <w:rsid w:val="00090F5C"/>
    <w:rsid w:val="000925DA"/>
    <w:rsid w:val="0009263C"/>
    <w:rsid w:val="0009271D"/>
    <w:rsid w:val="000946A7"/>
    <w:rsid w:val="0009726D"/>
    <w:rsid w:val="0009779D"/>
    <w:rsid w:val="000A189E"/>
    <w:rsid w:val="000A4BA4"/>
    <w:rsid w:val="000A4F68"/>
    <w:rsid w:val="000A79C2"/>
    <w:rsid w:val="000B0F4B"/>
    <w:rsid w:val="000B22A3"/>
    <w:rsid w:val="000B2338"/>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48B2"/>
    <w:rsid w:val="000D6CCE"/>
    <w:rsid w:val="000D78E2"/>
    <w:rsid w:val="000D7BA8"/>
    <w:rsid w:val="000E0DA8"/>
    <w:rsid w:val="000E0EA7"/>
    <w:rsid w:val="000E220D"/>
    <w:rsid w:val="000E4EEE"/>
    <w:rsid w:val="000E7459"/>
    <w:rsid w:val="000F0304"/>
    <w:rsid w:val="000F1E27"/>
    <w:rsid w:val="000F2197"/>
    <w:rsid w:val="000F2673"/>
    <w:rsid w:val="000F58D2"/>
    <w:rsid w:val="0010291D"/>
    <w:rsid w:val="001046F9"/>
    <w:rsid w:val="001056BE"/>
    <w:rsid w:val="001059F6"/>
    <w:rsid w:val="00106992"/>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49FA"/>
    <w:rsid w:val="00124F73"/>
    <w:rsid w:val="001270CE"/>
    <w:rsid w:val="00127134"/>
    <w:rsid w:val="0012740D"/>
    <w:rsid w:val="00130617"/>
    <w:rsid w:val="00131407"/>
    <w:rsid w:val="00131CEE"/>
    <w:rsid w:val="00133C4B"/>
    <w:rsid w:val="0013598A"/>
    <w:rsid w:val="001365AA"/>
    <w:rsid w:val="0013661B"/>
    <w:rsid w:val="00140DDF"/>
    <w:rsid w:val="0014394A"/>
    <w:rsid w:val="00145FB8"/>
    <w:rsid w:val="001533BA"/>
    <w:rsid w:val="0015379E"/>
    <w:rsid w:val="001543E5"/>
    <w:rsid w:val="00156929"/>
    <w:rsid w:val="0015720D"/>
    <w:rsid w:val="00160190"/>
    <w:rsid w:val="00160582"/>
    <w:rsid w:val="0016301D"/>
    <w:rsid w:val="00163EE7"/>
    <w:rsid w:val="00163F32"/>
    <w:rsid w:val="00164279"/>
    <w:rsid w:val="00164B97"/>
    <w:rsid w:val="00164E27"/>
    <w:rsid w:val="00166176"/>
    <w:rsid w:val="00174E60"/>
    <w:rsid w:val="00180F9A"/>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C41"/>
    <w:rsid w:val="001A2885"/>
    <w:rsid w:val="001A303D"/>
    <w:rsid w:val="001A4B97"/>
    <w:rsid w:val="001A638B"/>
    <w:rsid w:val="001A6CC6"/>
    <w:rsid w:val="001A6CFE"/>
    <w:rsid w:val="001A6E78"/>
    <w:rsid w:val="001A7DAD"/>
    <w:rsid w:val="001A7E5E"/>
    <w:rsid w:val="001B08C7"/>
    <w:rsid w:val="001B586B"/>
    <w:rsid w:val="001B67B4"/>
    <w:rsid w:val="001B6C1D"/>
    <w:rsid w:val="001C0817"/>
    <w:rsid w:val="001C15FE"/>
    <w:rsid w:val="001C1CDB"/>
    <w:rsid w:val="001C2E11"/>
    <w:rsid w:val="001C3A5E"/>
    <w:rsid w:val="001C4723"/>
    <w:rsid w:val="001D0C88"/>
    <w:rsid w:val="001D2F43"/>
    <w:rsid w:val="001D317F"/>
    <w:rsid w:val="001D74D3"/>
    <w:rsid w:val="001E0497"/>
    <w:rsid w:val="001E1272"/>
    <w:rsid w:val="001E2A55"/>
    <w:rsid w:val="001E4645"/>
    <w:rsid w:val="001F16BA"/>
    <w:rsid w:val="001F1F36"/>
    <w:rsid w:val="001F32C0"/>
    <w:rsid w:val="001F3386"/>
    <w:rsid w:val="001F4091"/>
    <w:rsid w:val="001F5CB1"/>
    <w:rsid w:val="001F5D0E"/>
    <w:rsid w:val="001F6035"/>
    <w:rsid w:val="0020018C"/>
    <w:rsid w:val="002023A2"/>
    <w:rsid w:val="002024FE"/>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2868"/>
    <w:rsid w:val="002337D9"/>
    <w:rsid w:val="0023600F"/>
    <w:rsid w:val="002364BC"/>
    <w:rsid w:val="002379ED"/>
    <w:rsid w:val="002401BB"/>
    <w:rsid w:val="002425D0"/>
    <w:rsid w:val="00242903"/>
    <w:rsid w:val="002450C7"/>
    <w:rsid w:val="00250BF1"/>
    <w:rsid w:val="00252CFF"/>
    <w:rsid w:val="00255E0D"/>
    <w:rsid w:val="0025617A"/>
    <w:rsid w:val="00256A26"/>
    <w:rsid w:val="00260838"/>
    <w:rsid w:val="00261AFC"/>
    <w:rsid w:val="00262FCF"/>
    <w:rsid w:val="00267C8A"/>
    <w:rsid w:val="002741A5"/>
    <w:rsid w:val="0027425C"/>
    <w:rsid w:val="00275EC1"/>
    <w:rsid w:val="00277636"/>
    <w:rsid w:val="00277E44"/>
    <w:rsid w:val="002817A3"/>
    <w:rsid w:val="002840B5"/>
    <w:rsid w:val="00284248"/>
    <w:rsid w:val="002903ED"/>
    <w:rsid w:val="0029122C"/>
    <w:rsid w:val="00292C6C"/>
    <w:rsid w:val="00293B38"/>
    <w:rsid w:val="002951E9"/>
    <w:rsid w:val="002959EE"/>
    <w:rsid w:val="002A18E6"/>
    <w:rsid w:val="002A3BC3"/>
    <w:rsid w:val="002A4909"/>
    <w:rsid w:val="002A6300"/>
    <w:rsid w:val="002A7DCC"/>
    <w:rsid w:val="002B0187"/>
    <w:rsid w:val="002B41B5"/>
    <w:rsid w:val="002B702F"/>
    <w:rsid w:val="002C0ABB"/>
    <w:rsid w:val="002C1234"/>
    <w:rsid w:val="002C1F65"/>
    <w:rsid w:val="002C2274"/>
    <w:rsid w:val="002C2DA2"/>
    <w:rsid w:val="002C49CF"/>
    <w:rsid w:val="002C507D"/>
    <w:rsid w:val="002D1964"/>
    <w:rsid w:val="002D1F9D"/>
    <w:rsid w:val="002D2272"/>
    <w:rsid w:val="002D4EFE"/>
    <w:rsid w:val="002D5731"/>
    <w:rsid w:val="002D7D2C"/>
    <w:rsid w:val="002E16D5"/>
    <w:rsid w:val="002E3E25"/>
    <w:rsid w:val="002E553F"/>
    <w:rsid w:val="002E5C9F"/>
    <w:rsid w:val="002E76F6"/>
    <w:rsid w:val="002F1C9D"/>
    <w:rsid w:val="002F294D"/>
    <w:rsid w:val="002F4920"/>
    <w:rsid w:val="002F6323"/>
    <w:rsid w:val="002F6637"/>
    <w:rsid w:val="002F6E78"/>
    <w:rsid w:val="002F72F5"/>
    <w:rsid w:val="00301D83"/>
    <w:rsid w:val="0030322B"/>
    <w:rsid w:val="00304CD1"/>
    <w:rsid w:val="003126FF"/>
    <w:rsid w:val="0032091C"/>
    <w:rsid w:val="00320BF7"/>
    <w:rsid w:val="0032162E"/>
    <w:rsid w:val="00322297"/>
    <w:rsid w:val="00324D89"/>
    <w:rsid w:val="00325C31"/>
    <w:rsid w:val="00325DDC"/>
    <w:rsid w:val="00327823"/>
    <w:rsid w:val="00334FC1"/>
    <w:rsid w:val="00335826"/>
    <w:rsid w:val="0033630D"/>
    <w:rsid w:val="003371B5"/>
    <w:rsid w:val="00341AB9"/>
    <w:rsid w:val="0034218F"/>
    <w:rsid w:val="00343335"/>
    <w:rsid w:val="00345957"/>
    <w:rsid w:val="00350CA8"/>
    <w:rsid w:val="0035108A"/>
    <w:rsid w:val="00352F46"/>
    <w:rsid w:val="00357799"/>
    <w:rsid w:val="003643E4"/>
    <w:rsid w:val="003657BB"/>
    <w:rsid w:val="00365DAE"/>
    <w:rsid w:val="00370380"/>
    <w:rsid w:val="00370BCD"/>
    <w:rsid w:val="0037115D"/>
    <w:rsid w:val="00372597"/>
    <w:rsid w:val="00375C7E"/>
    <w:rsid w:val="00375DAE"/>
    <w:rsid w:val="00376145"/>
    <w:rsid w:val="00384F97"/>
    <w:rsid w:val="00387082"/>
    <w:rsid w:val="0038755C"/>
    <w:rsid w:val="00387EE2"/>
    <w:rsid w:val="003929BE"/>
    <w:rsid w:val="003939E3"/>
    <w:rsid w:val="00397AF8"/>
    <w:rsid w:val="003A175B"/>
    <w:rsid w:val="003A570E"/>
    <w:rsid w:val="003A764A"/>
    <w:rsid w:val="003A7E2C"/>
    <w:rsid w:val="003B142B"/>
    <w:rsid w:val="003B1857"/>
    <w:rsid w:val="003B2824"/>
    <w:rsid w:val="003B366A"/>
    <w:rsid w:val="003B473F"/>
    <w:rsid w:val="003B4D6F"/>
    <w:rsid w:val="003B7425"/>
    <w:rsid w:val="003C57B9"/>
    <w:rsid w:val="003D3F8B"/>
    <w:rsid w:val="003D4A7A"/>
    <w:rsid w:val="003D7689"/>
    <w:rsid w:val="003E09F9"/>
    <w:rsid w:val="003E0CFB"/>
    <w:rsid w:val="003E4127"/>
    <w:rsid w:val="003E4A39"/>
    <w:rsid w:val="003E7757"/>
    <w:rsid w:val="003F03FF"/>
    <w:rsid w:val="003F10F7"/>
    <w:rsid w:val="003F2E17"/>
    <w:rsid w:val="003F38F8"/>
    <w:rsid w:val="003F44CE"/>
    <w:rsid w:val="003F5C91"/>
    <w:rsid w:val="00402055"/>
    <w:rsid w:val="00402EDA"/>
    <w:rsid w:val="004052C6"/>
    <w:rsid w:val="00405424"/>
    <w:rsid w:val="00405C7B"/>
    <w:rsid w:val="004070EB"/>
    <w:rsid w:val="00407997"/>
    <w:rsid w:val="004119AB"/>
    <w:rsid w:val="00411BDF"/>
    <w:rsid w:val="00411EC0"/>
    <w:rsid w:val="00414AF4"/>
    <w:rsid w:val="004160E4"/>
    <w:rsid w:val="004201B6"/>
    <w:rsid w:val="004216C9"/>
    <w:rsid w:val="00422ECE"/>
    <w:rsid w:val="00423201"/>
    <w:rsid w:val="004242E9"/>
    <w:rsid w:val="00426815"/>
    <w:rsid w:val="00426978"/>
    <w:rsid w:val="00430BCC"/>
    <w:rsid w:val="00430D2A"/>
    <w:rsid w:val="0043169C"/>
    <w:rsid w:val="00433A63"/>
    <w:rsid w:val="004340AE"/>
    <w:rsid w:val="00434406"/>
    <w:rsid w:val="004349D1"/>
    <w:rsid w:val="00434ECC"/>
    <w:rsid w:val="00437444"/>
    <w:rsid w:val="004404C8"/>
    <w:rsid w:val="004412B2"/>
    <w:rsid w:val="00441C88"/>
    <w:rsid w:val="00441DEC"/>
    <w:rsid w:val="00441EC1"/>
    <w:rsid w:val="00442114"/>
    <w:rsid w:val="00442F85"/>
    <w:rsid w:val="00444234"/>
    <w:rsid w:val="004444E8"/>
    <w:rsid w:val="004501A8"/>
    <w:rsid w:val="004508BA"/>
    <w:rsid w:val="0045336F"/>
    <w:rsid w:val="0045468A"/>
    <w:rsid w:val="00454C30"/>
    <w:rsid w:val="00455366"/>
    <w:rsid w:val="00457385"/>
    <w:rsid w:val="00460B08"/>
    <w:rsid w:val="004612AD"/>
    <w:rsid w:val="0046158E"/>
    <w:rsid w:val="00463549"/>
    <w:rsid w:val="00466D6C"/>
    <w:rsid w:val="004701E1"/>
    <w:rsid w:val="00471E01"/>
    <w:rsid w:val="00471EB0"/>
    <w:rsid w:val="00471EFB"/>
    <w:rsid w:val="00472022"/>
    <w:rsid w:val="00473377"/>
    <w:rsid w:val="0047366E"/>
    <w:rsid w:val="00473913"/>
    <w:rsid w:val="0047520F"/>
    <w:rsid w:val="00475C22"/>
    <w:rsid w:val="00477B64"/>
    <w:rsid w:val="00481734"/>
    <w:rsid w:val="0048229B"/>
    <w:rsid w:val="00483B2B"/>
    <w:rsid w:val="00483E6C"/>
    <w:rsid w:val="00484563"/>
    <w:rsid w:val="00484A5F"/>
    <w:rsid w:val="00486001"/>
    <w:rsid w:val="004900EF"/>
    <w:rsid w:val="00491953"/>
    <w:rsid w:val="00494832"/>
    <w:rsid w:val="00495C2E"/>
    <w:rsid w:val="004A0DE0"/>
    <w:rsid w:val="004A32DD"/>
    <w:rsid w:val="004A38B4"/>
    <w:rsid w:val="004A38CD"/>
    <w:rsid w:val="004A480B"/>
    <w:rsid w:val="004A6E42"/>
    <w:rsid w:val="004A7E70"/>
    <w:rsid w:val="004B0A41"/>
    <w:rsid w:val="004B1F94"/>
    <w:rsid w:val="004C1DBF"/>
    <w:rsid w:val="004C3088"/>
    <w:rsid w:val="004C34DB"/>
    <w:rsid w:val="004C6FCC"/>
    <w:rsid w:val="004D30E9"/>
    <w:rsid w:val="004D340A"/>
    <w:rsid w:val="004D3C61"/>
    <w:rsid w:val="004D4688"/>
    <w:rsid w:val="004D4726"/>
    <w:rsid w:val="004D4FEF"/>
    <w:rsid w:val="004D5C45"/>
    <w:rsid w:val="004D5D73"/>
    <w:rsid w:val="004D6072"/>
    <w:rsid w:val="004E29AE"/>
    <w:rsid w:val="004E3039"/>
    <w:rsid w:val="004F0391"/>
    <w:rsid w:val="004F04FB"/>
    <w:rsid w:val="0050084B"/>
    <w:rsid w:val="00500FC0"/>
    <w:rsid w:val="005017F3"/>
    <w:rsid w:val="005024FA"/>
    <w:rsid w:val="00503604"/>
    <w:rsid w:val="00506A32"/>
    <w:rsid w:val="0051071E"/>
    <w:rsid w:val="005125E3"/>
    <w:rsid w:val="005133CE"/>
    <w:rsid w:val="005149A3"/>
    <w:rsid w:val="00514B93"/>
    <w:rsid w:val="00515170"/>
    <w:rsid w:val="0051642D"/>
    <w:rsid w:val="00517C4D"/>
    <w:rsid w:val="00520AA8"/>
    <w:rsid w:val="005210BA"/>
    <w:rsid w:val="00523404"/>
    <w:rsid w:val="00523EEA"/>
    <w:rsid w:val="00525655"/>
    <w:rsid w:val="00526E9F"/>
    <w:rsid w:val="00527CF3"/>
    <w:rsid w:val="00527F05"/>
    <w:rsid w:val="00527FF5"/>
    <w:rsid w:val="0053188A"/>
    <w:rsid w:val="005324AF"/>
    <w:rsid w:val="00532AF4"/>
    <w:rsid w:val="00533B83"/>
    <w:rsid w:val="00534CE2"/>
    <w:rsid w:val="00541EC9"/>
    <w:rsid w:val="00543370"/>
    <w:rsid w:val="00544BCA"/>
    <w:rsid w:val="005531DD"/>
    <w:rsid w:val="005532F6"/>
    <w:rsid w:val="00553792"/>
    <w:rsid w:val="005555D0"/>
    <w:rsid w:val="00556454"/>
    <w:rsid w:val="00556F01"/>
    <w:rsid w:val="005578CD"/>
    <w:rsid w:val="00557A6E"/>
    <w:rsid w:val="0056174B"/>
    <w:rsid w:val="005658DD"/>
    <w:rsid w:val="00571AD5"/>
    <w:rsid w:val="00573B10"/>
    <w:rsid w:val="00574762"/>
    <w:rsid w:val="00575C47"/>
    <w:rsid w:val="00576CAB"/>
    <w:rsid w:val="005805FB"/>
    <w:rsid w:val="005817D7"/>
    <w:rsid w:val="00582249"/>
    <w:rsid w:val="00582723"/>
    <w:rsid w:val="0058671C"/>
    <w:rsid w:val="0058683F"/>
    <w:rsid w:val="00587645"/>
    <w:rsid w:val="00587EF8"/>
    <w:rsid w:val="00592B3F"/>
    <w:rsid w:val="0059561B"/>
    <w:rsid w:val="00595AB5"/>
    <w:rsid w:val="005A1578"/>
    <w:rsid w:val="005A3AD5"/>
    <w:rsid w:val="005A48B0"/>
    <w:rsid w:val="005A48BA"/>
    <w:rsid w:val="005A6554"/>
    <w:rsid w:val="005A6A77"/>
    <w:rsid w:val="005A7AEC"/>
    <w:rsid w:val="005B3A91"/>
    <w:rsid w:val="005B5606"/>
    <w:rsid w:val="005B5DF2"/>
    <w:rsid w:val="005B67D5"/>
    <w:rsid w:val="005C1715"/>
    <w:rsid w:val="005C2CE6"/>
    <w:rsid w:val="005C5469"/>
    <w:rsid w:val="005C5B72"/>
    <w:rsid w:val="005C5C04"/>
    <w:rsid w:val="005C600E"/>
    <w:rsid w:val="005C63FD"/>
    <w:rsid w:val="005C6F8C"/>
    <w:rsid w:val="005C70E9"/>
    <w:rsid w:val="005C7BCD"/>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3012"/>
    <w:rsid w:val="005E6A3F"/>
    <w:rsid w:val="005E6A43"/>
    <w:rsid w:val="005E75B9"/>
    <w:rsid w:val="005F073E"/>
    <w:rsid w:val="005F1D17"/>
    <w:rsid w:val="005F213D"/>
    <w:rsid w:val="005F2710"/>
    <w:rsid w:val="005F2BC5"/>
    <w:rsid w:val="005F55F6"/>
    <w:rsid w:val="005F5F08"/>
    <w:rsid w:val="005F67C3"/>
    <w:rsid w:val="005F7EF0"/>
    <w:rsid w:val="0060087A"/>
    <w:rsid w:val="0060097C"/>
    <w:rsid w:val="0060225D"/>
    <w:rsid w:val="00603C2F"/>
    <w:rsid w:val="00605C57"/>
    <w:rsid w:val="00610ACB"/>
    <w:rsid w:val="00613394"/>
    <w:rsid w:val="00613C0F"/>
    <w:rsid w:val="00614CB1"/>
    <w:rsid w:val="006156F7"/>
    <w:rsid w:val="00615C5E"/>
    <w:rsid w:val="006166B1"/>
    <w:rsid w:val="00625D12"/>
    <w:rsid w:val="00630E04"/>
    <w:rsid w:val="006310F8"/>
    <w:rsid w:val="006314C5"/>
    <w:rsid w:val="00631C1E"/>
    <w:rsid w:val="00633B7E"/>
    <w:rsid w:val="00633F9F"/>
    <w:rsid w:val="00635DB0"/>
    <w:rsid w:val="00640621"/>
    <w:rsid w:val="00641A0A"/>
    <w:rsid w:val="00641E5F"/>
    <w:rsid w:val="00642AF0"/>
    <w:rsid w:val="00642EE1"/>
    <w:rsid w:val="00644194"/>
    <w:rsid w:val="006448D0"/>
    <w:rsid w:val="00647A06"/>
    <w:rsid w:val="00652C95"/>
    <w:rsid w:val="0065453F"/>
    <w:rsid w:val="00656A76"/>
    <w:rsid w:val="00661517"/>
    <w:rsid w:val="00661844"/>
    <w:rsid w:val="00661933"/>
    <w:rsid w:val="00661F23"/>
    <w:rsid w:val="006654B5"/>
    <w:rsid w:val="006663E5"/>
    <w:rsid w:val="00667A86"/>
    <w:rsid w:val="00671CCA"/>
    <w:rsid w:val="006753F2"/>
    <w:rsid w:val="00675496"/>
    <w:rsid w:val="00676C16"/>
    <w:rsid w:val="00677396"/>
    <w:rsid w:val="006810DE"/>
    <w:rsid w:val="006823EF"/>
    <w:rsid w:val="006825DF"/>
    <w:rsid w:val="006857D2"/>
    <w:rsid w:val="006863FB"/>
    <w:rsid w:val="00690202"/>
    <w:rsid w:val="00691068"/>
    <w:rsid w:val="0069349F"/>
    <w:rsid w:val="00694E4D"/>
    <w:rsid w:val="00694F60"/>
    <w:rsid w:val="00697E32"/>
    <w:rsid w:val="006A0465"/>
    <w:rsid w:val="006A0E44"/>
    <w:rsid w:val="006A138A"/>
    <w:rsid w:val="006A1510"/>
    <w:rsid w:val="006A1FF4"/>
    <w:rsid w:val="006A2854"/>
    <w:rsid w:val="006A5098"/>
    <w:rsid w:val="006A753B"/>
    <w:rsid w:val="006A7EDB"/>
    <w:rsid w:val="006B1220"/>
    <w:rsid w:val="006B20EC"/>
    <w:rsid w:val="006B3C4C"/>
    <w:rsid w:val="006C3A64"/>
    <w:rsid w:val="006C51F2"/>
    <w:rsid w:val="006C78B1"/>
    <w:rsid w:val="006D152E"/>
    <w:rsid w:val="006E14CE"/>
    <w:rsid w:val="006E2F97"/>
    <w:rsid w:val="006E5054"/>
    <w:rsid w:val="006E6BD6"/>
    <w:rsid w:val="006E7C97"/>
    <w:rsid w:val="006F19DB"/>
    <w:rsid w:val="006F1B2A"/>
    <w:rsid w:val="006F1D71"/>
    <w:rsid w:val="006F28CF"/>
    <w:rsid w:val="006F4734"/>
    <w:rsid w:val="006F4A95"/>
    <w:rsid w:val="006F77F7"/>
    <w:rsid w:val="007007B8"/>
    <w:rsid w:val="00700F59"/>
    <w:rsid w:val="007030B0"/>
    <w:rsid w:val="00704C56"/>
    <w:rsid w:val="00705883"/>
    <w:rsid w:val="007072E8"/>
    <w:rsid w:val="00707862"/>
    <w:rsid w:val="00710A2E"/>
    <w:rsid w:val="0071143E"/>
    <w:rsid w:val="0071299E"/>
    <w:rsid w:val="00716234"/>
    <w:rsid w:val="00716E5C"/>
    <w:rsid w:val="00717D73"/>
    <w:rsid w:val="00720F9B"/>
    <w:rsid w:val="00722093"/>
    <w:rsid w:val="007233E5"/>
    <w:rsid w:val="00724A4F"/>
    <w:rsid w:val="007266E6"/>
    <w:rsid w:val="00726E53"/>
    <w:rsid w:val="00733796"/>
    <w:rsid w:val="00734D49"/>
    <w:rsid w:val="007400FC"/>
    <w:rsid w:val="00743DE6"/>
    <w:rsid w:val="00744EC1"/>
    <w:rsid w:val="007461D3"/>
    <w:rsid w:val="00746E60"/>
    <w:rsid w:val="0074787F"/>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86EC1"/>
    <w:rsid w:val="00792357"/>
    <w:rsid w:val="00794F44"/>
    <w:rsid w:val="0079732B"/>
    <w:rsid w:val="007A1BEA"/>
    <w:rsid w:val="007A1F90"/>
    <w:rsid w:val="007A733E"/>
    <w:rsid w:val="007A7345"/>
    <w:rsid w:val="007B0B4C"/>
    <w:rsid w:val="007B22CC"/>
    <w:rsid w:val="007B29F5"/>
    <w:rsid w:val="007B318D"/>
    <w:rsid w:val="007B762B"/>
    <w:rsid w:val="007C1293"/>
    <w:rsid w:val="007C4758"/>
    <w:rsid w:val="007C5FD6"/>
    <w:rsid w:val="007D0A53"/>
    <w:rsid w:val="007D582E"/>
    <w:rsid w:val="007D5FFD"/>
    <w:rsid w:val="007D7D92"/>
    <w:rsid w:val="007E179F"/>
    <w:rsid w:val="007E42AD"/>
    <w:rsid w:val="007E4E48"/>
    <w:rsid w:val="007E6648"/>
    <w:rsid w:val="007E7F4F"/>
    <w:rsid w:val="007F0CEB"/>
    <w:rsid w:val="007F1864"/>
    <w:rsid w:val="007F36B8"/>
    <w:rsid w:val="007F45B0"/>
    <w:rsid w:val="007F53C0"/>
    <w:rsid w:val="007F63EE"/>
    <w:rsid w:val="007F7671"/>
    <w:rsid w:val="008009B0"/>
    <w:rsid w:val="00801520"/>
    <w:rsid w:val="00803A90"/>
    <w:rsid w:val="00803B50"/>
    <w:rsid w:val="008058FA"/>
    <w:rsid w:val="00805BA6"/>
    <w:rsid w:val="008068C1"/>
    <w:rsid w:val="00810CA2"/>
    <w:rsid w:val="00811A92"/>
    <w:rsid w:val="008128F3"/>
    <w:rsid w:val="0081323B"/>
    <w:rsid w:val="00813C94"/>
    <w:rsid w:val="00813CF6"/>
    <w:rsid w:val="00813DBC"/>
    <w:rsid w:val="0081506D"/>
    <w:rsid w:val="008163EB"/>
    <w:rsid w:val="008163F3"/>
    <w:rsid w:val="008218D5"/>
    <w:rsid w:val="00821B63"/>
    <w:rsid w:val="0082447F"/>
    <w:rsid w:val="00827E0E"/>
    <w:rsid w:val="00830203"/>
    <w:rsid w:val="008305BB"/>
    <w:rsid w:val="00831CB1"/>
    <w:rsid w:val="00831CF6"/>
    <w:rsid w:val="00832408"/>
    <w:rsid w:val="00832C48"/>
    <w:rsid w:val="00834A68"/>
    <w:rsid w:val="00834CE9"/>
    <w:rsid w:val="00834F92"/>
    <w:rsid w:val="00835490"/>
    <w:rsid w:val="008362A2"/>
    <w:rsid w:val="00837A0F"/>
    <w:rsid w:val="0084657B"/>
    <w:rsid w:val="00846B19"/>
    <w:rsid w:val="008471B0"/>
    <w:rsid w:val="00853F18"/>
    <w:rsid w:val="00855865"/>
    <w:rsid w:val="00856856"/>
    <w:rsid w:val="0085704D"/>
    <w:rsid w:val="00860C19"/>
    <w:rsid w:val="00864AFC"/>
    <w:rsid w:val="00865FA2"/>
    <w:rsid w:val="00871660"/>
    <w:rsid w:val="00871735"/>
    <w:rsid w:val="00871EB2"/>
    <w:rsid w:val="00873843"/>
    <w:rsid w:val="0087448D"/>
    <w:rsid w:val="008759A8"/>
    <w:rsid w:val="00875D00"/>
    <w:rsid w:val="00876058"/>
    <w:rsid w:val="008823C5"/>
    <w:rsid w:val="008828E2"/>
    <w:rsid w:val="00882DA1"/>
    <w:rsid w:val="00884CBA"/>
    <w:rsid w:val="0088587F"/>
    <w:rsid w:val="0088786B"/>
    <w:rsid w:val="00890C2E"/>
    <w:rsid w:val="00892698"/>
    <w:rsid w:val="00894957"/>
    <w:rsid w:val="00895D5F"/>
    <w:rsid w:val="008A042B"/>
    <w:rsid w:val="008A1EE6"/>
    <w:rsid w:val="008A318D"/>
    <w:rsid w:val="008A33B6"/>
    <w:rsid w:val="008A4435"/>
    <w:rsid w:val="008A4A12"/>
    <w:rsid w:val="008A738D"/>
    <w:rsid w:val="008B1171"/>
    <w:rsid w:val="008B15EC"/>
    <w:rsid w:val="008B2D62"/>
    <w:rsid w:val="008B3D9A"/>
    <w:rsid w:val="008B6AE8"/>
    <w:rsid w:val="008B778E"/>
    <w:rsid w:val="008B77D2"/>
    <w:rsid w:val="008C2249"/>
    <w:rsid w:val="008C3147"/>
    <w:rsid w:val="008C3A83"/>
    <w:rsid w:val="008C3F12"/>
    <w:rsid w:val="008C6148"/>
    <w:rsid w:val="008D14F1"/>
    <w:rsid w:val="008D28EC"/>
    <w:rsid w:val="008D3101"/>
    <w:rsid w:val="008D63BB"/>
    <w:rsid w:val="008E0702"/>
    <w:rsid w:val="008E0BCA"/>
    <w:rsid w:val="008E16B6"/>
    <w:rsid w:val="008E2BAB"/>
    <w:rsid w:val="008E3502"/>
    <w:rsid w:val="008E362E"/>
    <w:rsid w:val="008E3E40"/>
    <w:rsid w:val="008E5D8A"/>
    <w:rsid w:val="008E74E0"/>
    <w:rsid w:val="008E7767"/>
    <w:rsid w:val="008E78B6"/>
    <w:rsid w:val="008F10F5"/>
    <w:rsid w:val="008F32EC"/>
    <w:rsid w:val="008F346C"/>
    <w:rsid w:val="009002B7"/>
    <w:rsid w:val="009008AC"/>
    <w:rsid w:val="0090146D"/>
    <w:rsid w:val="00901D8D"/>
    <w:rsid w:val="00902CA7"/>
    <w:rsid w:val="00905C5C"/>
    <w:rsid w:val="009060C1"/>
    <w:rsid w:val="00906339"/>
    <w:rsid w:val="009068BC"/>
    <w:rsid w:val="009110A8"/>
    <w:rsid w:val="009114DC"/>
    <w:rsid w:val="00911666"/>
    <w:rsid w:val="009141EE"/>
    <w:rsid w:val="00914A03"/>
    <w:rsid w:val="00914B08"/>
    <w:rsid w:val="00921FC1"/>
    <w:rsid w:val="00923E7C"/>
    <w:rsid w:val="009261D5"/>
    <w:rsid w:val="00926666"/>
    <w:rsid w:val="00931120"/>
    <w:rsid w:val="00931DD1"/>
    <w:rsid w:val="009331E7"/>
    <w:rsid w:val="0093452A"/>
    <w:rsid w:val="009351D4"/>
    <w:rsid w:val="00937D56"/>
    <w:rsid w:val="0094004B"/>
    <w:rsid w:val="009439BD"/>
    <w:rsid w:val="0094487F"/>
    <w:rsid w:val="00944D17"/>
    <w:rsid w:val="00945A0A"/>
    <w:rsid w:val="00946540"/>
    <w:rsid w:val="009500A3"/>
    <w:rsid w:val="00951351"/>
    <w:rsid w:val="00954997"/>
    <w:rsid w:val="0095756E"/>
    <w:rsid w:val="00960DA2"/>
    <w:rsid w:val="00962E9F"/>
    <w:rsid w:val="00962F14"/>
    <w:rsid w:val="00965026"/>
    <w:rsid w:val="0096548E"/>
    <w:rsid w:val="00970FB2"/>
    <w:rsid w:val="00971BF0"/>
    <w:rsid w:val="00972AE5"/>
    <w:rsid w:val="00973C4B"/>
    <w:rsid w:val="00981340"/>
    <w:rsid w:val="00983563"/>
    <w:rsid w:val="009840B2"/>
    <w:rsid w:val="009878BF"/>
    <w:rsid w:val="00991EA8"/>
    <w:rsid w:val="00996812"/>
    <w:rsid w:val="009A08EE"/>
    <w:rsid w:val="009A13BC"/>
    <w:rsid w:val="009A24D2"/>
    <w:rsid w:val="009A35C7"/>
    <w:rsid w:val="009A36C1"/>
    <w:rsid w:val="009A375B"/>
    <w:rsid w:val="009B1024"/>
    <w:rsid w:val="009B4627"/>
    <w:rsid w:val="009B6872"/>
    <w:rsid w:val="009C018E"/>
    <w:rsid w:val="009C0C55"/>
    <w:rsid w:val="009C438E"/>
    <w:rsid w:val="009C4AD7"/>
    <w:rsid w:val="009C5058"/>
    <w:rsid w:val="009C509E"/>
    <w:rsid w:val="009C6B6D"/>
    <w:rsid w:val="009C75CD"/>
    <w:rsid w:val="009C7D11"/>
    <w:rsid w:val="009D1AB0"/>
    <w:rsid w:val="009D7C7C"/>
    <w:rsid w:val="009E17EC"/>
    <w:rsid w:val="009E471C"/>
    <w:rsid w:val="009E51A6"/>
    <w:rsid w:val="009E58B7"/>
    <w:rsid w:val="009E662B"/>
    <w:rsid w:val="009F64F6"/>
    <w:rsid w:val="009F721A"/>
    <w:rsid w:val="009F7F89"/>
    <w:rsid w:val="00A02580"/>
    <w:rsid w:val="00A02B05"/>
    <w:rsid w:val="00A03BF3"/>
    <w:rsid w:val="00A04766"/>
    <w:rsid w:val="00A06622"/>
    <w:rsid w:val="00A06CFF"/>
    <w:rsid w:val="00A13716"/>
    <w:rsid w:val="00A16094"/>
    <w:rsid w:val="00A16F2C"/>
    <w:rsid w:val="00A178BC"/>
    <w:rsid w:val="00A2054F"/>
    <w:rsid w:val="00A2335A"/>
    <w:rsid w:val="00A272BD"/>
    <w:rsid w:val="00A32667"/>
    <w:rsid w:val="00A32D3E"/>
    <w:rsid w:val="00A3499A"/>
    <w:rsid w:val="00A354E1"/>
    <w:rsid w:val="00A37C91"/>
    <w:rsid w:val="00A4045D"/>
    <w:rsid w:val="00A4097A"/>
    <w:rsid w:val="00A40B4B"/>
    <w:rsid w:val="00A41143"/>
    <w:rsid w:val="00A4360B"/>
    <w:rsid w:val="00A43E22"/>
    <w:rsid w:val="00A440E2"/>
    <w:rsid w:val="00A445F0"/>
    <w:rsid w:val="00A4529F"/>
    <w:rsid w:val="00A457AF"/>
    <w:rsid w:val="00A51111"/>
    <w:rsid w:val="00A520D8"/>
    <w:rsid w:val="00A525CD"/>
    <w:rsid w:val="00A53000"/>
    <w:rsid w:val="00A54387"/>
    <w:rsid w:val="00A55CF6"/>
    <w:rsid w:val="00A56AB6"/>
    <w:rsid w:val="00A62269"/>
    <w:rsid w:val="00A64F3F"/>
    <w:rsid w:val="00A65528"/>
    <w:rsid w:val="00A66D42"/>
    <w:rsid w:val="00A67C60"/>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06AE"/>
    <w:rsid w:val="00AB270B"/>
    <w:rsid w:val="00AB2732"/>
    <w:rsid w:val="00AB2CDE"/>
    <w:rsid w:val="00AB4421"/>
    <w:rsid w:val="00AB4B26"/>
    <w:rsid w:val="00AB7843"/>
    <w:rsid w:val="00AB79A1"/>
    <w:rsid w:val="00AC0CAD"/>
    <w:rsid w:val="00AC1CE2"/>
    <w:rsid w:val="00AC4D0E"/>
    <w:rsid w:val="00AC578A"/>
    <w:rsid w:val="00AC774F"/>
    <w:rsid w:val="00AC7F03"/>
    <w:rsid w:val="00AD0E3B"/>
    <w:rsid w:val="00AD359B"/>
    <w:rsid w:val="00AD3DD0"/>
    <w:rsid w:val="00AD5541"/>
    <w:rsid w:val="00AD6119"/>
    <w:rsid w:val="00AD6D62"/>
    <w:rsid w:val="00AE02FA"/>
    <w:rsid w:val="00AE0631"/>
    <w:rsid w:val="00AE069C"/>
    <w:rsid w:val="00AE12CB"/>
    <w:rsid w:val="00AE1EFA"/>
    <w:rsid w:val="00AE2774"/>
    <w:rsid w:val="00AE2D18"/>
    <w:rsid w:val="00AE52F2"/>
    <w:rsid w:val="00AE5776"/>
    <w:rsid w:val="00AE5C2F"/>
    <w:rsid w:val="00AE626E"/>
    <w:rsid w:val="00AE6758"/>
    <w:rsid w:val="00AE7BE4"/>
    <w:rsid w:val="00AF2D06"/>
    <w:rsid w:val="00AF5565"/>
    <w:rsid w:val="00AF5676"/>
    <w:rsid w:val="00AF78FC"/>
    <w:rsid w:val="00B00F91"/>
    <w:rsid w:val="00B029CF"/>
    <w:rsid w:val="00B04E76"/>
    <w:rsid w:val="00B06094"/>
    <w:rsid w:val="00B07168"/>
    <w:rsid w:val="00B10E6E"/>
    <w:rsid w:val="00B129E1"/>
    <w:rsid w:val="00B13117"/>
    <w:rsid w:val="00B1754F"/>
    <w:rsid w:val="00B21E1C"/>
    <w:rsid w:val="00B233B1"/>
    <w:rsid w:val="00B25612"/>
    <w:rsid w:val="00B25C97"/>
    <w:rsid w:val="00B320DA"/>
    <w:rsid w:val="00B32845"/>
    <w:rsid w:val="00B364B4"/>
    <w:rsid w:val="00B372C6"/>
    <w:rsid w:val="00B41337"/>
    <w:rsid w:val="00B443CE"/>
    <w:rsid w:val="00B44E73"/>
    <w:rsid w:val="00B47B0E"/>
    <w:rsid w:val="00B50AB0"/>
    <w:rsid w:val="00B524F0"/>
    <w:rsid w:val="00B538D1"/>
    <w:rsid w:val="00B54D7A"/>
    <w:rsid w:val="00B55BE6"/>
    <w:rsid w:val="00B56C71"/>
    <w:rsid w:val="00B57346"/>
    <w:rsid w:val="00B576E6"/>
    <w:rsid w:val="00B618CD"/>
    <w:rsid w:val="00B627DF"/>
    <w:rsid w:val="00B62BD3"/>
    <w:rsid w:val="00B62CAC"/>
    <w:rsid w:val="00B663ED"/>
    <w:rsid w:val="00B818D8"/>
    <w:rsid w:val="00B85B07"/>
    <w:rsid w:val="00B85F83"/>
    <w:rsid w:val="00B86D3D"/>
    <w:rsid w:val="00B86E6E"/>
    <w:rsid w:val="00B913F6"/>
    <w:rsid w:val="00B93591"/>
    <w:rsid w:val="00B94EAB"/>
    <w:rsid w:val="00B9732F"/>
    <w:rsid w:val="00BA0F43"/>
    <w:rsid w:val="00BA5896"/>
    <w:rsid w:val="00BB08F5"/>
    <w:rsid w:val="00BB1B75"/>
    <w:rsid w:val="00BB3099"/>
    <w:rsid w:val="00BB4E07"/>
    <w:rsid w:val="00BB5CFC"/>
    <w:rsid w:val="00BC0AE7"/>
    <w:rsid w:val="00BC0DF8"/>
    <w:rsid w:val="00BC1708"/>
    <w:rsid w:val="00BC41F4"/>
    <w:rsid w:val="00BC5359"/>
    <w:rsid w:val="00BC6D70"/>
    <w:rsid w:val="00BD533A"/>
    <w:rsid w:val="00BD5F71"/>
    <w:rsid w:val="00BD6713"/>
    <w:rsid w:val="00BD6B82"/>
    <w:rsid w:val="00BD7B22"/>
    <w:rsid w:val="00BE01E9"/>
    <w:rsid w:val="00BE1A5F"/>
    <w:rsid w:val="00BE1D9B"/>
    <w:rsid w:val="00BE2BE6"/>
    <w:rsid w:val="00BE2FB4"/>
    <w:rsid w:val="00BE2FE8"/>
    <w:rsid w:val="00BE37D8"/>
    <w:rsid w:val="00BE7C76"/>
    <w:rsid w:val="00BF1EDC"/>
    <w:rsid w:val="00BF3057"/>
    <w:rsid w:val="00BF366F"/>
    <w:rsid w:val="00BF57C5"/>
    <w:rsid w:val="00BF6808"/>
    <w:rsid w:val="00BF68CF"/>
    <w:rsid w:val="00BF6F53"/>
    <w:rsid w:val="00C001F9"/>
    <w:rsid w:val="00C02153"/>
    <w:rsid w:val="00C045DC"/>
    <w:rsid w:val="00C05C44"/>
    <w:rsid w:val="00C063C7"/>
    <w:rsid w:val="00C06510"/>
    <w:rsid w:val="00C11622"/>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59D3"/>
    <w:rsid w:val="00C4742E"/>
    <w:rsid w:val="00C47512"/>
    <w:rsid w:val="00C519E2"/>
    <w:rsid w:val="00C51F82"/>
    <w:rsid w:val="00C53975"/>
    <w:rsid w:val="00C562A9"/>
    <w:rsid w:val="00C57E2B"/>
    <w:rsid w:val="00C613B6"/>
    <w:rsid w:val="00C62FB6"/>
    <w:rsid w:val="00C67A11"/>
    <w:rsid w:val="00C71B57"/>
    <w:rsid w:val="00C72C90"/>
    <w:rsid w:val="00C73FBC"/>
    <w:rsid w:val="00C743DA"/>
    <w:rsid w:val="00C7615D"/>
    <w:rsid w:val="00C772FE"/>
    <w:rsid w:val="00C77C20"/>
    <w:rsid w:val="00C77F02"/>
    <w:rsid w:val="00C80B22"/>
    <w:rsid w:val="00C81770"/>
    <w:rsid w:val="00C835EA"/>
    <w:rsid w:val="00C84709"/>
    <w:rsid w:val="00C84C05"/>
    <w:rsid w:val="00C869D1"/>
    <w:rsid w:val="00C87078"/>
    <w:rsid w:val="00C9095F"/>
    <w:rsid w:val="00C93006"/>
    <w:rsid w:val="00C937A1"/>
    <w:rsid w:val="00CA006F"/>
    <w:rsid w:val="00CA15B9"/>
    <w:rsid w:val="00CA1E59"/>
    <w:rsid w:val="00CA2185"/>
    <w:rsid w:val="00CB2680"/>
    <w:rsid w:val="00CB3A4A"/>
    <w:rsid w:val="00CB522A"/>
    <w:rsid w:val="00CB661D"/>
    <w:rsid w:val="00CB6A4D"/>
    <w:rsid w:val="00CC1851"/>
    <w:rsid w:val="00CC2D41"/>
    <w:rsid w:val="00CC33B5"/>
    <w:rsid w:val="00CC490D"/>
    <w:rsid w:val="00CC6326"/>
    <w:rsid w:val="00CC66B2"/>
    <w:rsid w:val="00CD1279"/>
    <w:rsid w:val="00CD16D8"/>
    <w:rsid w:val="00CD39DD"/>
    <w:rsid w:val="00CD71D4"/>
    <w:rsid w:val="00CE056E"/>
    <w:rsid w:val="00CE1678"/>
    <w:rsid w:val="00CE344C"/>
    <w:rsid w:val="00CE41C6"/>
    <w:rsid w:val="00CE4C66"/>
    <w:rsid w:val="00CE5514"/>
    <w:rsid w:val="00CE5E90"/>
    <w:rsid w:val="00CF45AC"/>
    <w:rsid w:val="00CF4AB6"/>
    <w:rsid w:val="00CF4B2B"/>
    <w:rsid w:val="00CF5E76"/>
    <w:rsid w:val="00CF5F34"/>
    <w:rsid w:val="00D00374"/>
    <w:rsid w:val="00D00844"/>
    <w:rsid w:val="00D02EBD"/>
    <w:rsid w:val="00D04446"/>
    <w:rsid w:val="00D062A5"/>
    <w:rsid w:val="00D073F1"/>
    <w:rsid w:val="00D075ED"/>
    <w:rsid w:val="00D07A61"/>
    <w:rsid w:val="00D140AB"/>
    <w:rsid w:val="00D17DDD"/>
    <w:rsid w:val="00D22BF2"/>
    <w:rsid w:val="00D23122"/>
    <w:rsid w:val="00D23706"/>
    <w:rsid w:val="00D241D1"/>
    <w:rsid w:val="00D244F3"/>
    <w:rsid w:val="00D255B9"/>
    <w:rsid w:val="00D268B8"/>
    <w:rsid w:val="00D31DD1"/>
    <w:rsid w:val="00D32088"/>
    <w:rsid w:val="00D32A8C"/>
    <w:rsid w:val="00D343EA"/>
    <w:rsid w:val="00D351D7"/>
    <w:rsid w:val="00D36E55"/>
    <w:rsid w:val="00D467E6"/>
    <w:rsid w:val="00D51E32"/>
    <w:rsid w:val="00D563AB"/>
    <w:rsid w:val="00D56CA0"/>
    <w:rsid w:val="00D57919"/>
    <w:rsid w:val="00D627DA"/>
    <w:rsid w:val="00D66A7F"/>
    <w:rsid w:val="00D73CC3"/>
    <w:rsid w:val="00D7446E"/>
    <w:rsid w:val="00D7652E"/>
    <w:rsid w:val="00D7733C"/>
    <w:rsid w:val="00D80063"/>
    <w:rsid w:val="00D815C3"/>
    <w:rsid w:val="00D84085"/>
    <w:rsid w:val="00D86795"/>
    <w:rsid w:val="00D86AF5"/>
    <w:rsid w:val="00D920E4"/>
    <w:rsid w:val="00D950AC"/>
    <w:rsid w:val="00D97587"/>
    <w:rsid w:val="00D97604"/>
    <w:rsid w:val="00DA02B7"/>
    <w:rsid w:val="00DA0B29"/>
    <w:rsid w:val="00DA470A"/>
    <w:rsid w:val="00DB3267"/>
    <w:rsid w:val="00DB4B1C"/>
    <w:rsid w:val="00DB6093"/>
    <w:rsid w:val="00DB637F"/>
    <w:rsid w:val="00DB6632"/>
    <w:rsid w:val="00DB7623"/>
    <w:rsid w:val="00DC0B69"/>
    <w:rsid w:val="00DC29C7"/>
    <w:rsid w:val="00DC5508"/>
    <w:rsid w:val="00DC5EDB"/>
    <w:rsid w:val="00DC6B22"/>
    <w:rsid w:val="00DD07D4"/>
    <w:rsid w:val="00DD381B"/>
    <w:rsid w:val="00DE1561"/>
    <w:rsid w:val="00DE377F"/>
    <w:rsid w:val="00DE67DA"/>
    <w:rsid w:val="00DE6FA9"/>
    <w:rsid w:val="00DE76DB"/>
    <w:rsid w:val="00DE7D58"/>
    <w:rsid w:val="00DF025B"/>
    <w:rsid w:val="00DF0A24"/>
    <w:rsid w:val="00DF3470"/>
    <w:rsid w:val="00DF508C"/>
    <w:rsid w:val="00DF7EAC"/>
    <w:rsid w:val="00E00E8D"/>
    <w:rsid w:val="00E013F9"/>
    <w:rsid w:val="00E04D35"/>
    <w:rsid w:val="00E07000"/>
    <w:rsid w:val="00E10241"/>
    <w:rsid w:val="00E1151E"/>
    <w:rsid w:val="00E1355F"/>
    <w:rsid w:val="00E14399"/>
    <w:rsid w:val="00E15D2F"/>
    <w:rsid w:val="00E23674"/>
    <w:rsid w:val="00E243C6"/>
    <w:rsid w:val="00E24D98"/>
    <w:rsid w:val="00E25EED"/>
    <w:rsid w:val="00E26D36"/>
    <w:rsid w:val="00E2743B"/>
    <w:rsid w:val="00E3023D"/>
    <w:rsid w:val="00E30DDE"/>
    <w:rsid w:val="00E32129"/>
    <w:rsid w:val="00E330D3"/>
    <w:rsid w:val="00E3361E"/>
    <w:rsid w:val="00E34F28"/>
    <w:rsid w:val="00E3576E"/>
    <w:rsid w:val="00E409B7"/>
    <w:rsid w:val="00E41A13"/>
    <w:rsid w:val="00E42749"/>
    <w:rsid w:val="00E440D9"/>
    <w:rsid w:val="00E46281"/>
    <w:rsid w:val="00E47414"/>
    <w:rsid w:val="00E47F9E"/>
    <w:rsid w:val="00E519CD"/>
    <w:rsid w:val="00E51ECA"/>
    <w:rsid w:val="00E53DC3"/>
    <w:rsid w:val="00E54CD6"/>
    <w:rsid w:val="00E54CEE"/>
    <w:rsid w:val="00E55C87"/>
    <w:rsid w:val="00E56AD3"/>
    <w:rsid w:val="00E57EFD"/>
    <w:rsid w:val="00E60540"/>
    <w:rsid w:val="00E6246C"/>
    <w:rsid w:val="00E63F69"/>
    <w:rsid w:val="00E6531D"/>
    <w:rsid w:val="00E677C2"/>
    <w:rsid w:val="00E67FE3"/>
    <w:rsid w:val="00E7099D"/>
    <w:rsid w:val="00E71DBE"/>
    <w:rsid w:val="00E73831"/>
    <w:rsid w:val="00E74F6E"/>
    <w:rsid w:val="00E82AA3"/>
    <w:rsid w:val="00E86269"/>
    <w:rsid w:val="00E873BD"/>
    <w:rsid w:val="00E87A28"/>
    <w:rsid w:val="00E92DD1"/>
    <w:rsid w:val="00E96EB3"/>
    <w:rsid w:val="00EA0372"/>
    <w:rsid w:val="00EA15EF"/>
    <w:rsid w:val="00EA621B"/>
    <w:rsid w:val="00EA6D3B"/>
    <w:rsid w:val="00EB1824"/>
    <w:rsid w:val="00EB1960"/>
    <w:rsid w:val="00EB1D3E"/>
    <w:rsid w:val="00EB22A0"/>
    <w:rsid w:val="00EB25CD"/>
    <w:rsid w:val="00EB2A94"/>
    <w:rsid w:val="00EB4330"/>
    <w:rsid w:val="00EB4AF9"/>
    <w:rsid w:val="00EB5680"/>
    <w:rsid w:val="00EB5CAE"/>
    <w:rsid w:val="00EC37F6"/>
    <w:rsid w:val="00EC4508"/>
    <w:rsid w:val="00EC5FD1"/>
    <w:rsid w:val="00EC61E4"/>
    <w:rsid w:val="00ED26E5"/>
    <w:rsid w:val="00ED65AD"/>
    <w:rsid w:val="00ED74FF"/>
    <w:rsid w:val="00EE0A2E"/>
    <w:rsid w:val="00EE1E9C"/>
    <w:rsid w:val="00EE252C"/>
    <w:rsid w:val="00EE29B0"/>
    <w:rsid w:val="00EE47F1"/>
    <w:rsid w:val="00EE509D"/>
    <w:rsid w:val="00EE653F"/>
    <w:rsid w:val="00EE7CA2"/>
    <w:rsid w:val="00EF3A27"/>
    <w:rsid w:val="00EF7B99"/>
    <w:rsid w:val="00F01E32"/>
    <w:rsid w:val="00F02512"/>
    <w:rsid w:val="00F05ECE"/>
    <w:rsid w:val="00F0776E"/>
    <w:rsid w:val="00F120C0"/>
    <w:rsid w:val="00F1278E"/>
    <w:rsid w:val="00F14C93"/>
    <w:rsid w:val="00F1604E"/>
    <w:rsid w:val="00F16C87"/>
    <w:rsid w:val="00F171A4"/>
    <w:rsid w:val="00F23A61"/>
    <w:rsid w:val="00F24392"/>
    <w:rsid w:val="00F27864"/>
    <w:rsid w:val="00F31C91"/>
    <w:rsid w:val="00F33B1A"/>
    <w:rsid w:val="00F347A0"/>
    <w:rsid w:val="00F348BA"/>
    <w:rsid w:val="00F35E2C"/>
    <w:rsid w:val="00F36A4A"/>
    <w:rsid w:val="00F36DEC"/>
    <w:rsid w:val="00F375E8"/>
    <w:rsid w:val="00F37D0C"/>
    <w:rsid w:val="00F40B2B"/>
    <w:rsid w:val="00F42063"/>
    <w:rsid w:val="00F43FF9"/>
    <w:rsid w:val="00F46405"/>
    <w:rsid w:val="00F47A42"/>
    <w:rsid w:val="00F501B0"/>
    <w:rsid w:val="00F519AE"/>
    <w:rsid w:val="00F53722"/>
    <w:rsid w:val="00F57A13"/>
    <w:rsid w:val="00F620A4"/>
    <w:rsid w:val="00F63BFC"/>
    <w:rsid w:val="00F64124"/>
    <w:rsid w:val="00F64F98"/>
    <w:rsid w:val="00F66454"/>
    <w:rsid w:val="00F6698C"/>
    <w:rsid w:val="00F70734"/>
    <w:rsid w:val="00F71867"/>
    <w:rsid w:val="00F7202A"/>
    <w:rsid w:val="00F72061"/>
    <w:rsid w:val="00F73355"/>
    <w:rsid w:val="00F734C5"/>
    <w:rsid w:val="00F7465F"/>
    <w:rsid w:val="00F75BC6"/>
    <w:rsid w:val="00F77B6E"/>
    <w:rsid w:val="00F83139"/>
    <w:rsid w:val="00F84394"/>
    <w:rsid w:val="00F86842"/>
    <w:rsid w:val="00F869C1"/>
    <w:rsid w:val="00F8752C"/>
    <w:rsid w:val="00F9125E"/>
    <w:rsid w:val="00F9272E"/>
    <w:rsid w:val="00F92915"/>
    <w:rsid w:val="00F92DC7"/>
    <w:rsid w:val="00F93CBA"/>
    <w:rsid w:val="00F94A9D"/>
    <w:rsid w:val="00F95774"/>
    <w:rsid w:val="00F96655"/>
    <w:rsid w:val="00F96F47"/>
    <w:rsid w:val="00F97DAA"/>
    <w:rsid w:val="00FA220A"/>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6FB"/>
    <w:rsid w:val="00FE3B64"/>
    <w:rsid w:val="00FE4EC9"/>
    <w:rsid w:val="00FE5CF6"/>
    <w:rsid w:val="00FE6CCB"/>
    <w:rsid w:val="00FF02B1"/>
    <w:rsid w:val="00FF26B8"/>
    <w:rsid w:val="00FF35C3"/>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61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customStyle="1" w:styleId="forum-post-number">
    <w:name w:val="forum-post-number"/>
    <w:basedOn w:val="DefaultParagraphFont"/>
    <w:rsid w:val="00C459D3"/>
  </w:style>
  <w:style w:type="character" w:styleId="UnresolvedMention">
    <w:name w:val="Unresolved Mention"/>
    <w:basedOn w:val="DefaultParagraphFont"/>
    <w:uiPriority w:val="99"/>
    <w:semiHidden/>
    <w:unhideWhenUsed/>
    <w:rsid w:val="00455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776">
      <w:bodyDiv w:val="1"/>
      <w:marLeft w:val="0"/>
      <w:marRight w:val="0"/>
      <w:marTop w:val="0"/>
      <w:marBottom w:val="0"/>
      <w:divBdr>
        <w:top w:val="none" w:sz="0" w:space="0" w:color="auto"/>
        <w:left w:val="none" w:sz="0" w:space="0" w:color="auto"/>
        <w:bottom w:val="none" w:sz="0" w:space="0" w:color="auto"/>
        <w:right w:val="none" w:sz="0" w:space="0" w:color="auto"/>
      </w:divBdr>
    </w:div>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29716879">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94889634">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2421878">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203008795">
      <w:bodyDiv w:val="1"/>
      <w:marLeft w:val="0"/>
      <w:marRight w:val="0"/>
      <w:marTop w:val="0"/>
      <w:marBottom w:val="0"/>
      <w:divBdr>
        <w:top w:val="none" w:sz="0" w:space="0" w:color="auto"/>
        <w:left w:val="none" w:sz="0" w:space="0" w:color="auto"/>
        <w:bottom w:val="none" w:sz="0" w:space="0" w:color="auto"/>
        <w:right w:val="none" w:sz="0" w:space="0" w:color="auto"/>
      </w:divBdr>
      <w:divsChild>
        <w:div w:id="2095395082">
          <w:marLeft w:val="0"/>
          <w:marRight w:val="0"/>
          <w:marTop w:val="0"/>
          <w:marBottom w:val="0"/>
          <w:divBdr>
            <w:top w:val="single" w:sz="12" w:space="0" w:color="FFFFFF"/>
            <w:left w:val="single" w:sz="12" w:space="0" w:color="FFFFFF"/>
            <w:bottom w:val="none" w:sz="0" w:space="0" w:color="auto"/>
            <w:right w:val="single" w:sz="12" w:space="0" w:color="FFFFFF"/>
          </w:divBdr>
          <w:divsChild>
            <w:div w:id="1629047997">
              <w:marLeft w:val="0"/>
              <w:marRight w:val="0"/>
              <w:marTop w:val="0"/>
              <w:marBottom w:val="0"/>
              <w:divBdr>
                <w:top w:val="none" w:sz="0" w:space="0" w:color="auto"/>
                <w:left w:val="none" w:sz="0" w:space="0" w:color="auto"/>
                <w:bottom w:val="none" w:sz="0" w:space="0" w:color="auto"/>
                <w:right w:val="none" w:sz="0" w:space="0" w:color="auto"/>
              </w:divBdr>
            </w:div>
          </w:divsChild>
        </w:div>
        <w:div w:id="406994823">
          <w:marLeft w:val="0"/>
          <w:marRight w:val="0"/>
          <w:marTop w:val="0"/>
          <w:marBottom w:val="0"/>
          <w:divBdr>
            <w:top w:val="single" w:sz="12" w:space="0" w:color="FFFFFF"/>
            <w:left w:val="single" w:sz="12" w:space="0" w:color="FFFFFF"/>
            <w:bottom w:val="single" w:sz="12" w:space="0" w:color="FFFFFF"/>
            <w:right w:val="single" w:sz="12" w:space="0" w:color="FFFFFF"/>
          </w:divBdr>
          <w:divsChild>
            <w:div w:id="327943606">
              <w:marLeft w:val="0"/>
              <w:marRight w:val="0"/>
              <w:marTop w:val="0"/>
              <w:marBottom w:val="0"/>
              <w:divBdr>
                <w:top w:val="none" w:sz="0" w:space="0" w:color="auto"/>
                <w:left w:val="none" w:sz="0" w:space="0" w:color="auto"/>
                <w:bottom w:val="none" w:sz="0" w:space="0" w:color="auto"/>
                <w:right w:val="none" w:sz="0" w:space="0" w:color="auto"/>
              </w:divBdr>
              <w:divsChild>
                <w:div w:id="943078084">
                  <w:marLeft w:val="0"/>
                  <w:marRight w:val="0"/>
                  <w:marTop w:val="0"/>
                  <w:marBottom w:val="0"/>
                  <w:divBdr>
                    <w:top w:val="none" w:sz="0" w:space="0" w:color="auto"/>
                    <w:left w:val="none" w:sz="0" w:space="0" w:color="auto"/>
                    <w:bottom w:val="none" w:sz="0" w:space="0" w:color="auto"/>
                    <w:right w:val="none" w:sz="0" w:space="0" w:color="auto"/>
                  </w:divBdr>
                  <w:divsChild>
                    <w:div w:id="193134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4800">
              <w:marLeft w:val="0"/>
              <w:marRight w:val="0"/>
              <w:marTop w:val="0"/>
              <w:marBottom w:val="0"/>
              <w:divBdr>
                <w:top w:val="none" w:sz="0" w:space="0" w:color="auto"/>
                <w:left w:val="none" w:sz="0" w:space="0" w:color="auto"/>
                <w:bottom w:val="none" w:sz="0" w:space="0" w:color="auto"/>
                <w:right w:val="none" w:sz="0" w:space="0" w:color="auto"/>
              </w:divBdr>
              <w:divsChild>
                <w:div w:id="2116360187">
                  <w:marLeft w:val="0"/>
                  <w:marRight w:val="0"/>
                  <w:marTop w:val="0"/>
                  <w:marBottom w:val="0"/>
                  <w:divBdr>
                    <w:top w:val="none" w:sz="0" w:space="0" w:color="auto"/>
                    <w:left w:val="none" w:sz="0" w:space="0" w:color="auto"/>
                    <w:bottom w:val="none" w:sz="0" w:space="0" w:color="auto"/>
                    <w:right w:val="none" w:sz="0" w:space="0" w:color="auto"/>
                  </w:divBdr>
                  <w:divsChild>
                    <w:div w:id="549656224">
                      <w:marLeft w:val="0"/>
                      <w:marRight w:val="0"/>
                      <w:marTop w:val="0"/>
                      <w:marBottom w:val="0"/>
                      <w:divBdr>
                        <w:top w:val="none" w:sz="0" w:space="0" w:color="auto"/>
                        <w:left w:val="none" w:sz="0" w:space="0" w:color="auto"/>
                        <w:bottom w:val="none" w:sz="0" w:space="0" w:color="auto"/>
                        <w:right w:val="none" w:sz="0" w:space="0" w:color="auto"/>
                      </w:divBdr>
                      <w:divsChild>
                        <w:div w:id="331026310">
                          <w:marLeft w:val="0"/>
                          <w:marRight w:val="0"/>
                          <w:marTop w:val="0"/>
                          <w:marBottom w:val="0"/>
                          <w:divBdr>
                            <w:top w:val="none" w:sz="0" w:space="0" w:color="auto"/>
                            <w:left w:val="none" w:sz="0" w:space="0" w:color="auto"/>
                            <w:bottom w:val="none" w:sz="0" w:space="0" w:color="auto"/>
                            <w:right w:val="none" w:sz="0" w:space="0" w:color="auto"/>
                          </w:divBdr>
                          <w:divsChild>
                            <w:div w:id="86332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1918295">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29820144">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5306596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427533763">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30677661">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ebgate.ec.europa.eu/pics/group/20581/forum/40256"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25a5aa76-4b22-43c3-9bb9-6f2fb36d90b5" xsi:nil="true"/>
  </documentManagement>
</p:properties>
</file>

<file path=customXml/itemProps1.xml><?xml version="1.0" encoding="utf-8"?>
<ds:datastoreItem xmlns:ds="http://schemas.openxmlformats.org/officeDocument/2006/customXml" ds:itemID="{9E9E55FC-7FA3-42F9-9CF5-2D0927834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purl.org/dc/terms/"/>
    <ds:schemaRef ds:uri="http://purl.org/dc/dcmitype/"/>
    <ds:schemaRef ds:uri="http://schemas.microsoft.com/office/2006/documentManagement/types"/>
    <ds:schemaRef ds:uri="26d8be52-d398-4af4-8c88-f8156a92ce2a"/>
    <ds:schemaRef ds:uri="http://www.w3.org/XML/1998/namespace"/>
    <ds:schemaRef ds:uri="http://schemas.openxmlformats.org/package/2006/metadata/core-properties"/>
    <ds:schemaRef ds:uri="http://schemas.microsoft.com/office/infopath/2007/PartnerControls"/>
    <ds:schemaRef ds:uri="25a5aa76-4b22-43c3-9bb9-6f2fb36d90b5"/>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IRF.dotm</Template>
  <TotalTime>5</TotalTime>
  <Pages>9</Pages>
  <Words>2140</Words>
  <Characters>14969</Characters>
  <Application>Microsoft Office Word</Application>
  <DocSecurity>0</DocSecurity>
  <Lines>554</Lines>
  <Paragraphs>407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4</cp:revision>
  <cp:lastPrinted>2014-03-17T16:31:00Z</cp:lastPrinted>
  <dcterms:created xsi:type="dcterms:W3CDTF">2023-03-10T13:21:00Z</dcterms:created>
  <dcterms:modified xsi:type="dcterms:W3CDTF">2023-03-10T13:25:00Z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GrammarlyDocumentId">
    <vt:lpwstr>61407e260964cd5fa0a39207906a7e48051dcef5d7aef7efe0267b51a9ec6a4c</vt:lpwstr>
  </property>
  <property fmtid="{D5CDD505-2E9C-101B-9397-08002B2CF9AE}" pid="8" name="MSIP_Label_6bd9ddd1-4d20-43f6-abfa-fc3c07406f94_Enabled">
    <vt:lpwstr>true</vt:lpwstr>
  </property>
  <property fmtid="{D5CDD505-2E9C-101B-9397-08002B2CF9AE}" pid="9" name="MSIP_Label_6bd9ddd1-4d20-43f6-abfa-fc3c07406f94_SetDate">
    <vt:lpwstr>2023-01-10T19:17:35Z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c67dce36-c0fb-445f-8458-61ae681366f3</vt:lpwstr>
  </property>
  <property fmtid="{D5CDD505-2E9C-101B-9397-08002B2CF9AE}" pid="14" name="MSIP_Label_6bd9ddd1-4d20-43f6-abfa-fc3c07406f94_ContentBits">
    <vt:lpwstr>0</vt:lpwstr>
  </property>
</Properties>
</file>